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p>
    <w:p w14:paraId="65FAD5F4" w14:textId="77777777" w:rsidR="002C3622" w:rsidRDefault="002C3622" w:rsidP="0091435F">
      <w:pPr>
        <w:spacing w:after="120"/>
        <w:jc w:val="center"/>
        <w:rPr>
          <w:rFonts w:ascii="Arial Narrow" w:hAnsi="Arial Narrow"/>
          <w:b/>
          <w:sz w:val="28"/>
          <w:szCs w:val="28"/>
        </w:rPr>
      </w:pPr>
    </w:p>
    <w:p w14:paraId="62EEE242"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r w:rsidRPr="00560622">
        <w:rPr>
          <w:rFonts w:ascii="Arial Narrow" w:hAnsi="Arial Narrow"/>
          <w:sz w:val="24"/>
          <w:szCs w:val="24"/>
        </w:rPr>
        <w:t>nasl</w:t>
      </w:r>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108265A5"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w:t>
      </w:r>
      <w:del w:id="0" w:author="Jana Šandulová" w:date="2023-12-05T11:38:00Z">
        <w:r w:rsidR="003148C1" w:rsidRPr="00560622" w:rsidDel="00400D4E">
          <w:rPr>
            <w:rFonts w:ascii="Arial Narrow" w:hAnsi="Arial Narrow"/>
            <w:sz w:val="24"/>
            <w:szCs w:val="24"/>
          </w:rPr>
          <w:delText>,</w:delText>
        </w:r>
      </w:del>
      <w:r w:rsidR="003148C1" w:rsidRPr="00560622">
        <w:rPr>
          <w:rFonts w:ascii="Arial Narrow" w:hAnsi="Arial Narrow"/>
          <w:sz w:val="24"/>
          <w:szCs w:val="24"/>
        </w:rPr>
        <w:t xml:space="preserve">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55A0C984" w14:textId="77777777" w:rsidR="00FC2417" w:rsidRPr="00560622" w:rsidRDefault="00FC2417" w:rsidP="00FC2417">
      <w:pPr>
        <w:rPr>
          <w:rFonts w:ascii="Arial Narrow" w:hAnsi="Arial Narrow"/>
          <w:sz w:val="24"/>
          <w:szCs w:val="24"/>
        </w:rPr>
      </w:pPr>
    </w:p>
    <w:p w14:paraId="145FB961" w14:textId="77777777" w:rsidR="00FC2417" w:rsidRPr="00560622" w:rsidRDefault="00FC2417" w:rsidP="00FC2417">
      <w:pPr>
        <w:jc w:val="center"/>
        <w:rPr>
          <w:rFonts w:ascii="Arial Narrow" w:hAnsi="Arial Narrow"/>
          <w:b/>
          <w:sz w:val="24"/>
          <w:szCs w:val="24"/>
        </w:rPr>
      </w:pPr>
      <w:r w:rsidRPr="00560622">
        <w:rPr>
          <w:rFonts w:ascii="Arial Narrow" w:hAnsi="Arial Narrow"/>
          <w:b/>
          <w:sz w:val="24"/>
          <w:szCs w:val="24"/>
        </w:rPr>
        <w:t>Článok I.</w:t>
      </w:r>
    </w:p>
    <w:p w14:paraId="37576B59" w14:textId="77777777" w:rsidR="00FC2417" w:rsidRPr="00560622" w:rsidRDefault="00FC2417" w:rsidP="008C420E">
      <w:pPr>
        <w:pStyle w:val="Odsekzoznamu"/>
        <w:ind w:left="360"/>
        <w:jc w:val="center"/>
        <w:rPr>
          <w:sz w:val="24"/>
          <w:szCs w:val="24"/>
        </w:rPr>
      </w:pPr>
      <w:r w:rsidRPr="00560622">
        <w:rPr>
          <w:rFonts w:ascii="Arial Narrow" w:hAnsi="Arial Narrow"/>
          <w:b/>
          <w:sz w:val="24"/>
          <w:szCs w:val="24"/>
        </w:rPr>
        <w:t>Zmluvné strany</w:t>
      </w:r>
    </w:p>
    <w:tbl>
      <w:tblPr>
        <w:tblW w:w="0" w:type="auto"/>
        <w:tblLook w:val="04A0" w:firstRow="1" w:lastRow="0" w:firstColumn="1" w:lastColumn="0" w:noHBand="0" w:noVBand="1"/>
      </w:tblPr>
      <w:tblGrid>
        <w:gridCol w:w="4606"/>
        <w:gridCol w:w="4606"/>
      </w:tblGrid>
      <w:tr w:rsidR="001B01D3" w:rsidRPr="00560622" w14:paraId="7137CAF0" w14:textId="77777777" w:rsidTr="00565125">
        <w:tc>
          <w:tcPr>
            <w:tcW w:w="460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606"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565125">
        <w:tc>
          <w:tcPr>
            <w:tcW w:w="4606" w:type="dxa"/>
            <w:shd w:val="clear" w:color="auto" w:fill="auto"/>
          </w:tcPr>
          <w:p w14:paraId="047143B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00173C02">
              <w:rPr>
                <w:rFonts w:ascii="Arial Narrow" w:hAnsi="Arial Narrow"/>
                <w:sz w:val="24"/>
                <w:szCs w:val="24"/>
              </w:rPr>
              <w:t xml:space="preserve">Ministerstva vnútra </w:t>
            </w:r>
            <w:r w:rsidRPr="00560622">
              <w:rPr>
                <w:rFonts w:ascii="Arial Narrow" w:hAnsi="Arial Narrow"/>
                <w:sz w:val="24"/>
                <w:szCs w:val="24"/>
              </w:rPr>
              <w:t>Slovenskej republiky</w:t>
            </w:r>
          </w:p>
        </w:tc>
      </w:tr>
      <w:tr w:rsidR="001B01D3" w:rsidRPr="00560622" w14:paraId="2FB94D5C" w14:textId="77777777" w:rsidTr="00565125">
        <w:tc>
          <w:tcPr>
            <w:tcW w:w="460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14:paraId="21C44AAA" w14:textId="77777777" w:rsidTr="00565125">
        <w:tc>
          <w:tcPr>
            <w:tcW w:w="4606" w:type="dxa"/>
            <w:shd w:val="clear" w:color="auto" w:fill="auto"/>
          </w:tcPr>
          <w:p w14:paraId="72D99C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V zastúpení:                                      </w:t>
            </w:r>
          </w:p>
        </w:tc>
        <w:tc>
          <w:tcPr>
            <w:tcW w:w="4606" w:type="dxa"/>
            <w:shd w:val="clear" w:color="auto" w:fill="auto"/>
          </w:tcPr>
          <w:p w14:paraId="2149A8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302E054" w14:textId="77777777" w:rsidTr="00565125">
        <w:tc>
          <w:tcPr>
            <w:tcW w:w="4606" w:type="dxa"/>
            <w:shd w:val="clear" w:color="auto" w:fill="auto"/>
          </w:tcPr>
          <w:p w14:paraId="0271309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4B6168E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14:paraId="5632695A" w14:textId="77777777" w:rsidTr="00565125">
        <w:tc>
          <w:tcPr>
            <w:tcW w:w="4606" w:type="dxa"/>
            <w:shd w:val="clear" w:color="auto" w:fill="auto"/>
          </w:tcPr>
          <w:p w14:paraId="5064E90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4A4BBA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2020571520</w:t>
            </w:r>
          </w:p>
        </w:tc>
      </w:tr>
      <w:tr w:rsidR="001B01D3" w:rsidRPr="00560622" w14:paraId="17F9A979" w14:textId="77777777" w:rsidTr="00565125">
        <w:tc>
          <w:tcPr>
            <w:tcW w:w="4606" w:type="dxa"/>
            <w:shd w:val="clear" w:color="auto" w:fill="auto"/>
          </w:tcPr>
          <w:p w14:paraId="67007816"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180BCE6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144E924" w14:textId="77777777" w:rsidTr="00565125">
        <w:tc>
          <w:tcPr>
            <w:tcW w:w="4606" w:type="dxa"/>
            <w:shd w:val="clear" w:color="auto" w:fill="auto"/>
          </w:tcPr>
          <w:p w14:paraId="5FE743F2"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46269592" w14:textId="3F2421BF"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4683C2E2" w14:textId="77777777" w:rsidTr="00565125">
        <w:tc>
          <w:tcPr>
            <w:tcW w:w="4606" w:type="dxa"/>
            <w:shd w:val="clear" w:color="auto" w:fill="auto"/>
          </w:tcPr>
          <w:p w14:paraId="5BB0E18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BIC/SWIFT kód:   </w:t>
            </w:r>
          </w:p>
        </w:tc>
        <w:tc>
          <w:tcPr>
            <w:tcW w:w="4606" w:type="dxa"/>
            <w:shd w:val="clear" w:color="auto" w:fill="auto"/>
          </w:tcPr>
          <w:p w14:paraId="2BC884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F712C8F" w14:textId="77777777" w:rsidTr="00565125">
        <w:tc>
          <w:tcPr>
            <w:tcW w:w="4606" w:type="dxa"/>
            <w:shd w:val="clear" w:color="auto" w:fill="auto"/>
          </w:tcPr>
          <w:p w14:paraId="47D840B4"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606" w:type="dxa"/>
            <w:shd w:val="clear" w:color="auto" w:fill="auto"/>
          </w:tcPr>
          <w:p w14:paraId="4E3702B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EAEA9AF" w14:textId="77777777" w:rsidTr="00565125">
        <w:tc>
          <w:tcPr>
            <w:tcW w:w="4606" w:type="dxa"/>
            <w:shd w:val="clear" w:color="auto" w:fill="auto"/>
          </w:tcPr>
          <w:p w14:paraId="23C7354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14:paraId="2C52C7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2711AE7" w14:textId="77777777" w:rsidTr="00565125">
        <w:tc>
          <w:tcPr>
            <w:tcW w:w="460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606"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5821FCCA" w14:textId="77777777" w:rsidR="00FC2417" w:rsidRPr="00560622" w:rsidRDefault="00FC2417" w:rsidP="00FC2417">
      <w:pPr>
        <w:rPr>
          <w:rFonts w:ascii="Arial Narrow" w:hAnsi="Arial Narrow"/>
          <w:sz w:val="24"/>
          <w:szCs w:val="24"/>
        </w:rPr>
      </w:pPr>
    </w:p>
    <w:p w14:paraId="2AEBA84D" w14:textId="77777777" w:rsidR="006E6235" w:rsidRPr="00560622" w:rsidRDefault="006E6235" w:rsidP="00FC2417">
      <w:pPr>
        <w:rPr>
          <w:rFonts w:ascii="Arial Narrow" w:hAnsi="Arial Narrow"/>
          <w:sz w:val="24"/>
          <w:szCs w:val="24"/>
        </w:rPr>
      </w:pPr>
    </w:p>
    <w:p w14:paraId="2DA4606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firstRow="1" w:lastRow="0" w:firstColumn="1" w:lastColumn="0" w:noHBand="0" w:noVBand="1"/>
      </w:tblPr>
      <w:tblGrid>
        <w:gridCol w:w="4606"/>
        <w:gridCol w:w="4606"/>
      </w:tblGrid>
      <w:tr w:rsidR="00613A8C" w:rsidRPr="00560622" w14:paraId="7D71236B" w14:textId="77777777" w:rsidTr="00565125">
        <w:tc>
          <w:tcPr>
            <w:tcW w:w="4606" w:type="dxa"/>
            <w:shd w:val="clear" w:color="auto" w:fill="auto"/>
          </w:tcPr>
          <w:p w14:paraId="1613EFE5" w14:textId="77777777" w:rsidR="006E6235" w:rsidRPr="00560622" w:rsidRDefault="006E6235" w:rsidP="00565125">
            <w:pPr>
              <w:rPr>
                <w:rFonts w:ascii="Arial Narrow" w:hAnsi="Arial Narrow"/>
                <w:b/>
                <w:sz w:val="24"/>
                <w:szCs w:val="24"/>
              </w:rPr>
            </w:pPr>
          </w:p>
          <w:p w14:paraId="15E6E3CF" w14:textId="77777777"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606" w:type="dxa"/>
            <w:shd w:val="clear" w:color="auto" w:fill="auto"/>
          </w:tcPr>
          <w:p w14:paraId="55BE37D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14:paraId="7C6948F8" w14:textId="77777777" w:rsidTr="00565125">
        <w:tc>
          <w:tcPr>
            <w:tcW w:w="4606" w:type="dxa"/>
            <w:shd w:val="clear" w:color="auto" w:fill="auto"/>
          </w:tcPr>
          <w:p w14:paraId="7868CAC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6738783A" w14:textId="77777777"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500D8F9" w14:textId="77777777" w:rsidTr="00565125">
        <w:tc>
          <w:tcPr>
            <w:tcW w:w="4606" w:type="dxa"/>
            <w:shd w:val="clear" w:color="auto" w:fill="auto"/>
          </w:tcPr>
          <w:p w14:paraId="6E21549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0FB81B6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B3D0E67" w14:textId="77777777" w:rsidTr="00565125">
        <w:tc>
          <w:tcPr>
            <w:tcW w:w="4606" w:type="dxa"/>
            <w:shd w:val="clear" w:color="auto" w:fill="auto"/>
          </w:tcPr>
          <w:p w14:paraId="2C90A106"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606" w:type="dxa"/>
            <w:shd w:val="clear" w:color="auto" w:fill="auto"/>
          </w:tcPr>
          <w:p w14:paraId="437E317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34F93F5" w14:textId="77777777" w:rsidTr="00565125">
        <w:tc>
          <w:tcPr>
            <w:tcW w:w="4606" w:type="dxa"/>
            <w:shd w:val="clear" w:color="auto" w:fill="auto"/>
          </w:tcPr>
          <w:p w14:paraId="505E73A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5287157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0031B3AA" w14:textId="77777777" w:rsidTr="00565125">
        <w:tc>
          <w:tcPr>
            <w:tcW w:w="4606" w:type="dxa"/>
            <w:shd w:val="clear" w:color="auto" w:fill="auto"/>
          </w:tcPr>
          <w:p w14:paraId="3EEBDF0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79D875F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74F76816" w14:textId="77777777" w:rsidTr="00565125">
        <w:tc>
          <w:tcPr>
            <w:tcW w:w="4606" w:type="dxa"/>
            <w:shd w:val="clear" w:color="auto" w:fill="auto"/>
          </w:tcPr>
          <w:p w14:paraId="0DC61FD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04C0D6A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4C114D9" w14:textId="77777777" w:rsidTr="00565125">
        <w:tc>
          <w:tcPr>
            <w:tcW w:w="4606" w:type="dxa"/>
            <w:shd w:val="clear" w:color="auto" w:fill="auto"/>
          </w:tcPr>
          <w:p w14:paraId="526118D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720213D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05F389C" w14:textId="77777777" w:rsidTr="00565125">
        <w:tc>
          <w:tcPr>
            <w:tcW w:w="4606" w:type="dxa"/>
            <w:shd w:val="clear" w:color="auto" w:fill="auto"/>
          </w:tcPr>
          <w:p w14:paraId="0E49A39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SWIFT :                                     </w:t>
            </w:r>
          </w:p>
        </w:tc>
        <w:tc>
          <w:tcPr>
            <w:tcW w:w="4606" w:type="dxa"/>
            <w:shd w:val="clear" w:color="auto" w:fill="auto"/>
          </w:tcPr>
          <w:p w14:paraId="3A14F09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CB10131" w14:textId="77777777" w:rsidTr="00565125">
        <w:tc>
          <w:tcPr>
            <w:tcW w:w="4606" w:type="dxa"/>
            <w:shd w:val="clear" w:color="auto" w:fill="auto"/>
          </w:tcPr>
          <w:p w14:paraId="700B8B6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IBAN:       </w:t>
            </w:r>
          </w:p>
        </w:tc>
        <w:tc>
          <w:tcPr>
            <w:tcW w:w="4606" w:type="dxa"/>
            <w:shd w:val="clear" w:color="auto" w:fill="auto"/>
          </w:tcPr>
          <w:p w14:paraId="05EF698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50E4860" w14:textId="77777777" w:rsidTr="00565125">
        <w:tc>
          <w:tcPr>
            <w:tcW w:w="4606" w:type="dxa"/>
            <w:shd w:val="clear" w:color="auto" w:fill="auto"/>
          </w:tcPr>
          <w:p w14:paraId="3D878CC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606" w:type="dxa"/>
            <w:shd w:val="clear" w:color="auto" w:fill="auto"/>
          </w:tcPr>
          <w:p w14:paraId="14301E7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6616EA2B" w14:textId="77777777" w:rsidTr="00565125">
        <w:tc>
          <w:tcPr>
            <w:tcW w:w="4606" w:type="dxa"/>
            <w:shd w:val="clear" w:color="auto" w:fill="auto"/>
          </w:tcPr>
          <w:p w14:paraId="5FFB4FBC" w14:textId="77777777"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606" w:type="dxa"/>
            <w:shd w:val="clear" w:color="auto" w:fill="auto"/>
          </w:tcPr>
          <w:p w14:paraId="472EB65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297689F" w14:textId="77777777" w:rsidTr="00565125">
        <w:tc>
          <w:tcPr>
            <w:tcW w:w="4606" w:type="dxa"/>
            <w:shd w:val="clear" w:color="auto" w:fill="auto"/>
          </w:tcPr>
          <w:p w14:paraId="18227267"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Fax:</w:t>
            </w:r>
          </w:p>
        </w:tc>
        <w:tc>
          <w:tcPr>
            <w:tcW w:w="4606" w:type="dxa"/>
            <w:shd w:val="clear" w:color="auto" w:fill="auto"/>
          </w:tcPr>
          <w:p w14:paraId="7C8B99C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BAFFFE7" w14:textId="77777777" w:rsidTr="00565125">
        <w:tc>
          <w:tcPr>
            <w:tcW w:w="4606" w:type="dxa"/>
            <w:shd w:val="clear" w:color="auto" w:fill="auto"/>
          </w:tcPr>
          <w:p w14:paraId="55956304"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cs="Arial"/>
                <w:sz w:val="24"/>
                <w:szCs w:val="24"/>
              </w:rPr>
              <w:t>Internetová adresa (URL):</w:t>
            </w:r>
            <w:r w:rsidRPr="00560622">
              <w:rPr>
                <w:rFonts w:ascii="Arial Narrow" w:hAnsi="Arial Narrow" w:cs="Arial"/>
                <w:sz w:val="24"/>
                <w:szCs w:val="24"/>
              </w:rPr>
              <w:tab/>
            </w:r>
          </w:p>
        </w:tc>
        <w:tc>
          <w:tcPr>
            <w:tcW w:w="4606" w:type="dxa"/>
            <w:shd w:val="clear" w:color="auto" w:fill="auto"/>
          </w:tcPr>
          <w:p w14:paraId="5F0486B0"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0B21BC7" w14:textId="77777777" w:rsidTr="00565125">
        <w:tc>
          <w:tcPr>
            <w:tcW w:w="4606" w:type="dxa"/>
            <w:shd w:val="clear" w:color="auto" w:fill="auto"/>
          </w:tcPr>
          <w:p w14:paraId="39F92553"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Zapísaný v:</w:t>
            </w:r>
          </w:p>
        </w:tc>
        <w:tc>
          <w:tcPr>
            <w:tcW w:w="4606" w:type="dxa"/>
            <w:shd w:val="clear" w:color="auto" w:fill="auto"/>
          </w:tcPr>
          <w:p w14:paraId="2619A3EA"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ACF0C6A" w14:textId="77777777" w:rsidTr="00565125">
        <w:tc>
          <w:tcPr>
            <w:tcW w:w="4606" w:type="dxa"/>
            <w:shd w:val="clear" w:color="auto" w:fill="auto"/>
          </w:tcPr>
          <w:p w14:paraId="0BE07DFC" w14:textId="77777777"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606" w:type="dxa"/>
            <w:shd w:val="clear" w:color="auto" w:fill="auto"/>
          </w:tcPr>
          <w:p w14:paraId="3E4DD41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560622" w:rsidRDefault="00FC2417" w:rsidP="00FC2417">
      <w:pPr>
        <w:rPr>
          <w:rFonts w:ascii="Arial Narrow" w:hAnsi="Arial Narrow"/>
          <w:sz w:val="24"/>
          <w:szCs w:val="24"/>
        </w:rPr>
      </w:pPr>
    </w:p>
    <w:p w14:paraId="45437B7A" w14:textId="77777777" w:rsidR="00FC2417" w:rsidRPr="00560622" w:rsidRDefault="00FC2417" w:rsidP="00FC2417">
      <w:pPr>
        <w:rPr>
          <w:rFonts w:ascii="Arial Narrow" w:hAnsi="Arial Narrow"/>
          <w:sz w:val="24"/>
          <w:szCs w:val="24"/>
        </w:rPr>
      </w:pPr>
    </w:p>
    <w:p w14:paraId="48E4D9E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Pr="00560622">
        <w:rPr>
          <w:rFonts w:ascii="Arial Narrow" w:hAnsi="Arial Narrow"/>
          <w:sz w:val="24"/>
          <w:szCs w:val="24"/>
        </w:rPr>
        <w:t>ďalej len „</w:t>
      </w:r>
      <w:r w:rsidRPr="00560622">
        <w:rPr>
          <w:rFonts w:ascii="Arial Narrow" w:hAnsi="Arial Narrow"/>
          <w:b/>
          <w:sz w:val="24"/>
          <w:szCs w:val="24"/>
        </w:rPr>
        <w:t>Zmluvné strany</w:t>
      </w:r>
      <w:r w:rsidRPr="00560622">
        <w:rPr>
          <w:rFonts w:ascii="Arial Narrow" w:hAnsi="Arial Narrow"/>
          <w:sz w:val="24"/>
          <w:szCs w:val="24"/>
        </w:rPr>
        <w:t>“)</w:t>
      </w:r>
    </w:p>
    <w:p w14:paraId="0E893470" w14:textId="77777777" w:rsidR="00FC2417" w:rsidRPr="00560622" w:rsidRDefault="00FC2417" w:rsidP="00FC2417">
      <w:pPr>
        <w:jc w:val="center"/>
        <w:rPr>
          <w:rFonts w:ascii="Arial Narrow" w:hAnsi="Arial Narrow"/>
          <w:sz w:val="24"/>
          <w:szCs w:val="24"/>
        </w:rPr>
      </w:pPr>
    </w:p>
    <w:p w14:paraId="40AD7046" w14:textId="77777777" w:rsidR="006E6235" w:rsidRPr="00560622" w:rsidRDefault="006E6235" w:rsidP="00FB6406">
      <w:pPr>
        <w:rPr>
          <w:rFonts w:ascii="Arial Narrow" w:hAnsi="Arial Narrow"/>
          <w:sz w:val="24"/>
          <w:szCs w:val="24"/>
        </w:rPr>
      </w:pPr>
    </w:p>
    <w:p w14:paraId="58B90120"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14:paraId="4C6CFE58"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77777777" w:rsidR="006E6235" w:rsidRPr="00560622" w:rsidRDefault="009B2474" w:rsidP="00D0046D">
      <w:pPr>
        <w:pStyle w:val="CTL"/>
        <w:numPr>
          <w:ilvl w:val="1"/>
          <w:numId w:val="31"/>
        </w:numPr>
        <w:spacing w:after="60" w:line="24" w:lineRule="atLeast"/>
        <w:ind w:left="567" w:hanging="567"/>
        <w:rPr>
          <w:rFonts w:ascii="Arial Narrow" w:hAnsi="Arial Narrow" w:cs="Calibri"/>
          <w:bCs/>
          <w:szCs w:val="24"/>
        </w:rPr>
      </w:pPr>
      <w:r w:rsidRPr="00560622">
        <w:rPr>
          <w:rFonts w:ascii="Arial Narrow" w:hAnsi="Arial Narrow" w:cs="Calibri"/>
          <w:bCs/>
          <w:szCs w:val="24"/>
        </w:rPr>
        <w:t xml:space="preserve">Ministerstvo vnútra Slovenskej republiky ako verejný obstarávateľ podľa § 7 ods. </w:t>
      </w:r>
      <w:r w:rsidR="00D0046D" w:rsidRPr="00560622">
        <w:rPr>
          <w:rFonts w:ascii="Arial Narrow" w:hAnsi="Arial Narrow" w:cs="Calibri"/>
          <w:bCs/>
          <w:szCs w:val="24"/>
        </w:rPr>
        <w:t xml:space="preserve">1 písm. a) zákona </w:t>
      </w:r>
      <w:r w:rsidRPr="00560622">
        <w:rPr>
          <w:rFonts w:ascii="Arial Narrow" w:hAnsi="Arial Narrow" w:cs="Calibri"/>
          <w:bCs/>
          <w:szCs w:val="24"/>
        </w:rPr>
        <w:t>o verejnom obstarávaní zriadilo dynamický nákupný systém (ďalej len „DNS“) s</w:t>
      </w:r>
      <w:r w:rsidR="00DE521C" w:rsidRPr="00560622">
        <w:rPr>
          <w:rFonts w:ascii="Arial Narrow" w:hAnsi="Arial Narrow" w:cs="Calibri"/>
          <w:bCs/>
          <w:szCs w:val="24"/>
        </w:rPr>
        <w:t> </w:t>
      </w:r>
      <w:r w:rsidRPr="00560622">
        <w:rPr>
          <w:rFonts w:ascii="Arial Narrow" w:hAnsi="Arial Narrow" w:cs="Calibri"/>
          <w:bCs/>
          <w:szCs w:val="24"/>
        </w:rPr>
        <w:t>názvom</w:t>
      </w:r>
      <w:r w:rsidR="00DE521C" w:rsidRPr="00560622">
        <w:rPr>
          <w:rFonts w:ascii="Arial Narrow" w:hAnsi="Arial Narrow" w:cs="Calibri"/>
          <w:bCs/>
          <w:szCs w:val="24"/>
        </w:rPr>
        <w:t xml:space="preserve"> </w:t>
      </w:r>
      <w:r w:rsidR="00FC2417" w:rsidRPr="00560622">
        <w:rPr>
          <w:rFonts w:ascii="Arial Narrow" w:hAnsi="Arial Narrow" w:cs="Calibri"/>
          <w:szCs w:val="24"/>
        </w:rPr>
        <w:t>"</w:t>
      </w:r>
      <w:r w:rsidR="00D0046D" w:rsidRPr="00560622">
        <w:rPr>
          <w:rFonts w:ascii="Arial Narrow" w:hAnsi="Arial Narrow"/>
          <w:b/>
          <w:szCs w:val="24"/>
        </w:rPr>
        <w:t>IKT zariadenia DNS</w:t>
      </w:r>
      <w:r w:rsidR="00FC2417" w:rsidRPr="00560622">
        <w:rPr>
          <w:rFonts w:ascii="Arial Narrow" w:hAnsi="Arial Narrow" w:cs="Calibri"/>
          <w:szCs w:val="24"/>
        </w:rPr>
        <w:t>"</w:t>
      </w:r>
      <w:r w:rsidR="00DE521C" w:rsidRPr="00560622">
        <w:rPr>
          <w:rFonts w:ascii="Arial Narrow" w:hAnsi="Arial Narrow" w:cs="Calibri"/>
          <w:szCs w:val="24"/>
        </w:rPr>
        <w:t>.</w:t>
      </w:r>
    </w:p>
    <w:p w14:paraId="34AB0E89" w14:textId="6A9B8E5B" w:rsidR="00F85137" w:rsidRPr="0032331A" w:rsidRDefault="00DE521C" w:rsidP="003A32F3">
      <w:pPr>
        <w:pStyle w:val="CTL"/>
        <w:numPr>
          <w:ilvl w:val="1"/>
          <w:numId w:val="31"/>
        </w:numPr>
        <w:spacing w:after="240" w:line="24" w:lineRule="atLeast"/>
        <w:ind w:left="567" w:hanging="567"/>
        <w:contextualSpacing/>
        <w:rPr>
          <w:rFonts w:ascii="Arial Narrow" w:hAnsi="Arial Narrow" w:cs="Calibri"/>
          <w:szCs w:val="24"/>
        </w:rPr>
      </w:pPr>
      <w:r w:rsidRPr="0032331A">
        <w:rPr>
          <w:rFonts w:ascii="Arial Narrow" w:hAnsi="Arial Narrow" w:cs="Calibri"/>
          <w:szCs w:val="24"/>
        </w:rPr>
        <w:t xml:space="preserve">Verejný obstarávateľ prostredníctvom DNS v súlade s príslušnými ustanoveniami zákona o verejnom obstarávaní zrealizoval konkrétne obstarávanie na predmet zákazky </w:t>
      </w:r>
      <w:r w:rsidR="0032331A" w:rsidRPr="003A0FD0">
        <w:rPr>
          <w:rFonts w:ascii="Arial Narrow" w:hAnsi="Arial Narrow" w:cs="Calibri"/>
          <w:b/>
          <w:szCs w:val="24"/>
        </w:rPr>
        <w:t>„</w:t>
      </w:r>
      <w:r w:rsidR="00B36537">
        <w:rPr>
          <w:rFonts w:ascii="Arial Narrow" w:hAnsi="Arial Narrow" w:cs="Calibri"/>
          <w:b/>
          <w:szCs w:val="24"/>
        </w:rPr>
        <w:t>Knižný skener</w:t>
      </w:r>
      <w:r w:rsidR="00EA6335">
        <w:rPr>
          <w:rFonts w:ascii="Arial Narrow" w:hAnsi="Arial Narrow"/>
          <w:b/>
          <w:color w:val="333333"/>
          <w:szCs w:val="24"/>
          <w:shd w:val="clear" w:color="auto" w:fill="FFFFFF"/>
        </w:rPr>
        <w:t xml:space="preserve"> </w:t>
      </w:r>
      <w:r w:rsidR="003A0FD0" w:rsidRPr="003A0FD0">
        <w:rPr>
          <w:rFonts w:ascii="Arial Narrow" w:hAnsi="Arial Narrow"/>
          <w:b/>
          <w:szCs w:val="24"/>
        </w:rPr>
        <w:t xml:space="preserve">(ID zákazky </w:t>
      </w:r>
      <w:r w:rsidR="00B36537">
        <w:rPr>
          <w:rFonts w:ascii="Arial Narrow" w:hAnsi="Arial Narrow"/>
          <w:b/>
          <w:color w:val="333333"/>
          <w:szCs w:val="24"/>
          <w:shd w:val="clear" w:color="auto" w:fill="FFFFFF"/>
        </w:rPr>
        <w:t>49739</w:t>
      </w:r>
      <w:r w:rsidR="003A0FD0" w:rsidRPr="003A0FD0">
        <w:rPr>
          <w:rFonts w:ascii="Arial Narrow" w:hAnsi="Arial Narrow"/>
          <w:b/>
          <w:szCs w:val="24"/>
        </w:rPr>
        <w:t>)</w:t>
      </w:r>
      <w:r w:rsidR="00F85137" w:rsidRPr="003A0FD0">
        <w:rPr>
          <w:rFonts w:ascii="Arial Narrow" w:hAnsi="Arial Narrow"/>
          <w:b/>
          <w:bCs/>
          <w:color w:val="333333"/>
          <w:szCs w:val="24"/>
          <w:shd w:val="clear" w:color="auto" w:fill="FFFFFF"/>
        </w:rPr>
        <w:t>“</w:t>
      </w:r>
      <w:r w:rsidR="0032331A" w:rsidRPr="003A0FD0">
        <w:rPr>
          <w:rFonts w:ascii="Arial Narrow" w:hAnsi="Arial Narrow"/>
          <w:color w:val="333333"/>
          <w:szCs w:val="24"/>
          <w:shd w:val="clear" w:color="auto" w:fill="FFFFFF"/>
        </w:rPr>
        <w:t>.</w:t>
      </w:r>
    </w:p>
    <w:p w14:paraId="4AF0FC1F" w14:textId="4C2E909E" w:rsidR="00F85137" w:rsidRDefault="00F85137" w:rsidP="00F85137">
      <w:pPr>
        <w:pStyle w:val="CTL"/>
        <w:numPr>
          <w:ilvl w:val="0"/>
          <w:numId w:val="0"/>
        </w:numPr>
        <w:spacing w:after="240" w:line="24" w:lineRule="atLeast"/>
        <w:contextualSpacing/>
        <w:rPr>
          <w:rFonts w:ascii="Arial Narrow" w:hAnsi="Arial Narrow" w:cs="Calibri"/>
          <w:szCs w:val="24"/>
        </w:rPr>
      </w:pPr>
    </w:p>
    <w:p w14:paraId="64EB04C5" w14:textId="412CD985" w:rsidR="00FB6406" w:rsidRPr="00560622" w:rsidRDefault="00FB6406" w:rsidP="00DE521C">
      <w:pPr>
        <w:pStyle w:val="CTL"/>
        <w:numPr>
          <w:ilvl w:val="1"/>
          <w:numId w:val="31"/>
        </w:numPr>
        <w:spacing w:after="240" w:line="24" w:lineRule="atLeast"/>
        <w:ind w:left="567" w:hanging="567"/>
        <w:contextualSpacing/>
        <w:rPr>
          <w:rFonts w:ascii="Arial Narrow" w:hAnsi="Arial Narrow" w:cs="Calibri"/>
          <w:szCs w:val="24"/>
        </w:rPr>
      </w:pPr>
      <w:r>
        <w:rPr>
          <w:rFonts w:ascii="Arial Narrow" w:hAnsi="Arial Narrow" w:cs="Calibri"/>
          <w:szCs w:val="24"/>
        </w:rPr>
        <w:t xml:space="preserve">Táto zmluva je výsledkom procesu verejného obstarávania postupom podľa zákona </w:t>
      </w:r>
      <w:r w:rsidR="00400D4E">
        <w:rPr>
          <w:rFonts w:ascii="Arial Narrow" w:hAnsi="Arial Narrow" w:cs="Calibri"/>
          <w:szCs w:val="24"/>
        </w:rPr>
        <w:t>o verejnom obstarávaní</w:t>
      </w:r>
      <w:r>
        <w:rPr>
          <w:rFonts w:ascii="Arial Narrow" w:hAnsi="Arial Narrow" w:cs="Calibri"/>
          <w:szCs w:val="24"/>
        </w:rPr>
        <w:t xml:space="preserve"> Predmet zákazky je realizovaný</w:t>
      </w:r>
      <w:r w:rsidR="004E1006">
        <w:rPr>
          <w:rFonts w:ascii="Arial Narrow" w:hAnsi="Arial Narrow" w:cs="Calibri"/>
          <w:szCs w:val="24"/>
        </w:rPr>
        <w:t xml:space="preserve"> a financovaný zo</w:t>
      </w:r>
      <w:r>
        <w:rPr>
          <w:rFonts w:ascii="Arial Narrow" w:hAnsi="Arial Narrow" w:cs="Calibri"/>
          <w:szCs w:val="24"/>
        </w:rPr>
        <w:t xml:space="preserve"> zdrojov štátneho rozpočtu. </w:t>
      </w:r>
    </w:p>
    <w:p w14:paraId="2722ED8F"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061BF1F5" w:rsidR="00FC2417" w:rsidRPr="00560622" w:rsidRDefault="00FC2417" w:rsidP="00691CF9">
      <w:pPr>
        <w:pStyle w:val="CTL"/>
        <w:numPr>
          <w:ilvl w:val="1"/>
          <w:numId w:val="12"/>
        </w:numPr>
        <w:tabs>
          <w:tab w:val="left" w:pos="567"/>
        </w:tabs>
        <w:spacing w:after="60" w:line="24" w:lineRule="atLeast"/>
        <w:ind w:left="567" w:hanging="567"/>
        <w:rPr>
          <w:rFonts w:ascii="Arial Narrow" w:hAnsi="Arial Narrow" w:cs="Calibri"/>
          <w:szCs w:val="24"/>
        </w:rPr>
      </w:pPr>
      <w:r w:rsidRPr="00F168EF">
        <w:rPr>
          <w:rFonts w:ascii="Arial Narrow" w:hAnsi="Arial Narrow" w:cs="Calibri"/>
          <w:szCs w:val="24"/>
        </w:rPr>
        <w:t xml:space="preserve">Predmetom tejto </w:t>
      </w:r>
      <w:r w:rsidR="003E798A" w:rsidRPr="00F168EF">
        <w:rPr>
          <w:rFonts w:ascii="Arial Narrow" w:hAnsi="Arial Narrow" w:cs="Calibri"/>
          <w:szCs w:val="24"/>
        </w:rPr>
        <w:t xml:space="preserve">zmluvy je </w:t>
      </w:r>
      <w:r w:rsidR="00691CF9" w:rsidRPr="00F168EF">
        <w:rPr>
          <w:rFonts w:ascii="Arial Narrow" w:hAnsi="Arial Narrow" w:cs="Calibri"/>
          <w:szCs w:val="24"/>
        </w:rPr>
        <w:t xml:space="preserve">záväzok </w:t>
      </w:r>
      <w:bookmarkStart w:id="1" w:name="_GoBack"/>
      <w:r w:rsidR="00691CF9" w:rsidRPr="00F168EF">
        <w:rPr>
          <w:rFonts w:ascii="Arial Narrow" w:hAnsi="Arial Narrow" w:cs="Calibri"/>
          <w:szCs w:val="24"/>
        </w:rPr>
        <w:t xml:space="preserve">predávajúceho </w:t>
      </w:r>
      <w:r w:rsidR="00400D4E">
        <w:rPr>
          <w:rFonts w:ascii="Arial Narrow" w:hAnsi="Arial Narrow" w:cs="Calibri"/>
          <w:szCs w:val="24"/>
        </w:rPr>
        <w:t xml:space="preserve">riadne a včas </w:t>
      </w:r>
      <w:r w:rsidR="00691CF9" w:rsidRPr="00F168EF">
        <w:rPr>
          <w:rFonts w:ascii="Arial Narrow" w:hAnsi="Arial Narrow" w:cs="Calibri"/>
          <w:szCs w:val="24"/>
        </w:rPr>
        <w:t>dodať kupujúcemu tovar, vrátane dopravy do miesta dodania, ktorý je presne špecifikovaný</w:t>
      </w:r>
      <w:r w:rsidR="00691CF9" w:rsidRPr="00691CF9">
        <w:rPr>
          <w:rFonts w:ascii="Arial Narrow" w:hAnsi="Arial Narrow" w:cs="Calibri"/>
          <w:szCs w:val="24"/>
        </w:rPr>
        <w:t xml:space="preserve"> v prílohe č. 1 </w:t>
      </w:r>
      <w:r w:rsidR="00691CF9" w:rsidRPr="00F168EF">
        <w:rPr>
          <w:rFonts w:ascii="Arial Narrow" w:hAnsi="Arial Narrow" w:cs="Calibri"/>
          <w:szCs w:val="24"/>
        </w:rPr>
        <w:t xml:space="preserve">zmluvy </w:t>
      </w:r>
      <w:r w:rsidR="003E798A" w:rsidRPr="00F168EF">
        <w:rPr>
          <w:rFonts w:ascii="Arial Narrow" w:hAnsi="Arial Narrow" w:cs="Calibri"/>
          <w:szCs w:val="24"/>
        </w:rPr>
        <w:t>(ďalej len „</w:t>
      </w:r>
      <w:r w:rsidR="003E798A" w:rsidRPr="00F168EF">
        <w:rPr>
          <w:rFonts w:ascii="Arial Narrow" w:hAnsi="Arial Narrow" w:cs="Calibri"/>
          <w:b/>
          <w:szCs w:val="24"/>
        </w:rPr>
        <w:t>predmet zmluvy</w:t>
      </w:r>
      <w:r w:rsidR="003E798A" w:rsidRPr="00F168EF">
        <w:rPr>
          <w:rFonts w:ascii="Arial Narrow" w:hAnsi="Arial Narrow" w:cs="Calibri"/>
          <w:szCs w:val="24"/>
        </w:rPr>
        <w:t>“) a</w:t>
      </w:r>
      <w:r w:rsidR="003E798A" w:rsidRPr="00560622">
        <w:rPr>
          <w:rFonts w:ascii="Arial Narrow" w:hAnsi="Arial Narrow" w:cs="Calibri"/>
          <w:szCs w:val="24"/>
        </w:rPr>
        <w:t xml:space="preserve"> záväzok kupujúceho riadne a včas dodaný predmet zmluvy prevziať a zaplatiť </w:t>
      </w:r>
      <w:r w:rsidR="00D43B58">
        <w:rPr>
          <w:rFonts w:ascii="Arial Narrow" w:hAnsi="Arial Narrow" w:cs="Calibri"/>
          <w:szCs w:val="24"/>
        </w:rPr>
        <w:t>zaň kúpnu cenu v súlade s čl. V</w:t>
      </w:r>
      <w:r w:rsidR="003E798A" w:rsidRPr="00560622">
        <w:rPr>
          <w:rFonts w:ascii="Arial Narrow" w:hAnsi="Arial Narrow" w:cs="Calibri"/>
          <w:szCs w:val="24"/>
        </w:rPr>
        <w:t>. tejto zmluvy.</w:t>
      </w:r>
      <w:r w:rsidRPr="00560622">
        <w:rPr>
          <w:rFonts w:ascii="Arial Narrow" w:hAnsi="Arial Narrow" w:cs="Calibri"/>
          <w:szCs w:val="24"/>
        </w:rPr>
        <w:t xml:space="preserve"> </w:t>
      </w:r>
    </w:p>
    <w:bookmarkEnd w:id="1"/>
    <w:p w14:paraId="6CC5F366" w14:textId="2C9D3A32" w:rsidR="00FC2417" w:rsidRDefault="00FC2417" w:rsidP="006E6235">
      <w:pPr>
        <w:pStyle w:val="CTL"/>
        <w:numPr>
          <w:ilvl w:val="1"/>
          <w:numId w:val="12"/>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w:t>
      </w:r>
      <w:r w:rsidR="00D92443" w:rsidRPr="00560622">
        <w:rPr>
          <w:rFonts w:ascii="Arial Narrow" w:hAnsi="Arial Narrow"/>
          <w:szCs w:val="24"/>
        </w:rPr>
        <w:t xml:space="preserve">riadne a včas </w:t>
      </w:r>
      <w:r w:rsidRPr="00560622">
        <w:rPr>
          <w:rFonts w:ascii="Arial Narrow" w:hAnsi="Arial Narrow"/>
          <w:szCs w:val="24"/>
        </w:rPr>
        <w:t xml:space="preserve">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DA05EA" w:rsidRPr="00560622">
        <w:rPr>
          <w:rFonts w:ascii="Arial Narrow" w:hAnsi="Arial Narrow"/>
          <w:szCs w:val="24"/>
        </w:rPr>
        <w:t xml:space="preserve"> </w:t>
      </w:r>
      <w:r w:rsidR="00F432CD" w:rsidRPr="00560622">
        <w:rPr>
          <w:rFonts w:ascii="Arial Narrow" w:hAnsi="Arial Narrow"/>
          <w:szCs w:val="24"/>
        </w:rPr>
        <w:t> v súlade s</w:t>
      </w:r>
      <w:r w:rsidR="001B5406" w:rsidRPr="00560622">
        <w:rPr>
          <w:rFonts w:ascii="Arial Narrow" w:hAnsi="Arial Narrow"/>
          <w:szCs w:val="24"/>
        </w:rPr>
        <w:t xml:space="preserve"> </w:t>
      </w:r>
      <w:r w:rsidR="00F432CD" w:rsidRPr="00560622">
        <w:rPr>
          <w:rFonts w:ascii="Arial Narrow" w:hAnsi="Arial Narrow"/>
          <w:szCs w:val="24"/>
        </w:rPr>
        <w:t xml:space="preserve"> vlastným návrhom plnenia, </w:t>
      </w:r>
      <w:r w:rsidRPr="00560622">
        <w:rPr>
          <w:rFonts w:ascii="Arial Narrow" w:hAnsi="Arial Narrow"/>
          <w:szCs w:val="24"/>
        </w:rPr>
        <w:t xml:space="preserve">ktorý je uvedený v prílohe č. </w:t>
      </w:r>
      <w:r w:rsidR="00EE5DE2" w:rsidRPr="00560622">
        <w:rPr>
          <w:rFonts w:ascii="Arial Narrow" w:hAnsi="Arial Narrow"/>
          <w:szCs w:val="24"/>
        </w:rPr>
        <w:t>1</w:t>
      </w:r>
      <w:r w:rsidR="00F432CD" w:rsidRPr="00560622">
        <w:rPr>
          <w:rFonts w:ascii="Arial Narrow" w:hAnsi="Arial Narrow"/>
          <w:szCs w:val="24"/>
        </w:rPr>
        <w:t xml:space="preserve"> </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5DE2" w:rsidRPr="00560622">
        <w:rPr>
          <w:rFonts w:ascii="Arial Narrow" w:hAnsi="Arial Narrow"/>
          <w:szCs w:val="24"/>
        </w:rPr>
        <w:t>1</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153E4C" w:rsidRPr="00560622">
        <w:rPr>
          <w:rFonts w:ascii="Arial Narrow" w:hAnsi="Arial Narrow"/>
          <w:szCs w:val="24"/>
        </w:rPr>
        <w:t>.</w:t>
      </w:r>
    </w:p>
    <w:p w14:paraId="01177164" w14:textId="77777777" w:rsidR="00D0046D" w:rsidRPr="00D43B58" w:rsidRDefault="00D0046D" w:rsidP="00D43B58">
      <w:pPr>
        <w:pStyle w:val="CTLhead"/>
        <w:spacing w:line="24" w:lineRule="atLeast"/>
        <w:jc w:val="left"/>
        <w:rPr>
          <w:rFonts w:ascii="Arial Narrow" w:hAnsi="Arial Narrow" w:cs="Calibri"/>
          <w:sz w:val="24"/>
          <w:szCs w:val="24"/>
        </w:rPr>
      </w:pPr>
    </w:p>
    <w:p w14:paraId="7B65BB01"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14:paraId="08C3FF9E"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6231FEC7" w14:textId="77777777" w:rsidR="006037E3" w:rsidRPr="00560622"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14:paraId="330802D8" w14:textId="63E7353A" w:rsidR="00363E6B" w:rsidRPr="00560622" w:rsidRDefault="00FC2417" w:rsidP="006037E3">
      <w:pPr>
        <w:pStyle w:val="CTL"/>
        <w:numPr>
          <w:ilvl w:val="1"/>
          <w:numId w:val="13"/>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4738F4" w:rsidRPr="00560622">
        <w:rPr>
          <w:rFonts w:ascii="Arial Narrow" w:hAnsi="Arial Narrow" w:cs="Calibri"/>
          <w:szCs w:val="24"/>
        </w:rPr>
        <w:t xml:space="preserve"> </w:t>
      </w:r>
      <w:r w:rsidR="00187522" w:rsidRPr="00560622">
        <w:rPr>
          <w:rFonts w:ascii="Arial Narrow" w:hAnsi="Arial Narrow" w:cs="Calibri"/>
          <w:szCs w:val="24"/>
        </w:rPr>
        <w:t xml:space="preserve">platnými na území </w:t>
      </w:r>
      <w:r w:rsidR="004738F4" w:rsidRPr="00560622">
        <w:rPr>
          <w:rFonts w:ascii="Arial Narrow" w:hAnsi="Arial Narrow" w:cs="Calibri"/>
          <w:szCs w:val="24"/>
        </w:rPr>
        <w:t>SR</w:t>
      </w:r>
      <w:r w:rsidRPr="00560622">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E0172C">
        <w:rPr>
          <w:rFonts w:ascii="Arial Narrow" w:hAnsi="Arial Narrow" w:cs="Calibri"/>
          <w:szCs w:val="24"/>
        </w:rPr>
        <w:t>,</w:t>
      </w:r>
      <w:r w:rsidR="00187522" w:rsidRPr="00560622">
        <w:rPr>
          <w:rFonts w:ascii="Arial Narrow" w:hAnsi="Arial Narrow" w:cs="Calibri"/>
          <w:szCs w:val="24"/>
        </w:rPr>
        <w:t xml:space="preserve"> a to </w:t>
      </w:r>
      <w:r w:rsidR="004E1006">
        <w:rPr>
          <w:rFonts w:ascii="Arial Narrow" w:hAnsi="Arial Narrow" w:cs="Calibri"/>
          <w:szCs w:val="24"/>
        </w:rPr>
        <w:t xml:space="preserve"> </w:t>
      </w:r>
      <w:r w:rsidR="00E0172C">
        <w:rPr>
          <w:rFonts w:ascii="Arial Narrow" w:hAnsi="Arial Narrow" w:cs="Calibri"/>
          <w:szCs w:val="24"/>
        </w:rPr>
        <w:t xml:space="preserve">najmä návod na použitie, informácie o manipulovaní a skladovaní, a to </w:t>
      </w:r>
      <w:r w:rsidR="004E1006">
        <w:rPr>
          <w:rFonts w:ascii="Arial Narrow" w:hAnsi="Arial Narrow" w:cs="Calibri"/>
          <w:szCs w:val="24"/>
        </w:rPr>
        <w:t>v slovenskom jazyku alebo v českom jazyku.</w:t>
      </w:r>
    </w:p>
    <w:p w14:paraId="08F0C3A8" w14:textId="5FA5E457" w:rsidR="00F168EF" w:rsidRPr="00560622" w:rsidRDefault="00F168EF" w:rsidP="00F168EF">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 zabezpečí aj súvisiace služby spojené s dodaním predmetu zmluvy na miesto dodania</w:t>
      </w:r>
      <w:r w:rsidRPr="001C7A68">
        <w:rPr>
          <w:rFonts w:ascii="Arial Narrow" w:hAnsi="Arial Narrow"/>
        </w:rPr>
        <w:t>, s vyložením v mieste dodania</w:t>
      </w:r>
      <w:r w:rsidR="005C28F2">
        <w:rPr>
          <w:rFonts w:ascii="Arial Narrow" w:hAnsi="Arial Narrow"/>
        </w:rPr>
        <w:t xml:space="preserve"> a inštaláciou predmetu zmluvy</w:t>
      </w:r>
      <w:r w:rsidRPr="001C7A68">
        <w:rPr>
          <w:rFonts w:ascii="Arial Narrow" w:hAnsi="Arial Narrow"/>
        </w:rPr>
        <w:t>.</w:t>
      </w:r>
      <w:r>
        <w:rPr>
          <w:rFonts w:ascii="Arial Narrow" w:hAnsi="Arial Narrow"/>
          <w:szCs w:val="24"/>
        </w:rPr>
        <w:t xml:space="preserve">   </w:t>
      </w:r>
    </w:p>
    <w:p w14:paraId="25890130" w14:textId="0153DC6A" w:rsidR="0043329B" w:rsidRPr="00691CF9" w:rsidRDefault="0043329B" w:rsidP="00621B8E">
      <w:pPr>
        <w:pStyle w:val="CTL"/>
        <w:numPr>
          <w:ilvl w:val="1"/>
          <w:numId w:val="13"/>
        </w:numPr>
        <w:tabs>
          <w:tab w:val="left" w:pos="567"/>
        </w:tabs>
        <w:spacing w:after="60" w:line="24" w:lineRule="atLeast"/>
        <w:ind w:left="567" w:hanging="567"/>
        <w:rPr>
          <w:rFonts w:ascii="Arial Narrow" w:hAnsi="Arial Narrow" w:cs="Calibri"/>
          <w:szCs w:val="24"/>
        </w:rPr>
      </w:pPr>
      <w:r w:rsidRPr="00691CF9">
        <w:rPr>
          <w:rFonts w:ascii="Arial Narrow" w:hAnsi="Arial Narrow" w:cs="Calibri"/>
          <w:szCs w:val="24"/>
        </w:rPr>
        <w:t xml:space="preserve">Predávajúci sa zaväzuje </w:t>
      </w:r>
      <w:r w:rsidR="00187522" w:rsidRPr="00691CF9">
        <w:rPr>
          <w:rFonts w:ascii="Arial Narrow" w:hAnsi="Arial Narrow" w:cs="Calibri"/>
          <w:szCs w:val="24"/>
        </w:rPr>
        <w:t xml:space="preserve">dodať </w:t>
      </w:r>
      <w:r w:rsidR="003E798A" w:rsidRPr="00691CF9">
        <w:rPr>
          <w:rFonts w:ascii="Arial Narrow" w:hAnsi="Arial Narrow" w:cs="Calibri"/>
          <w:szCs w:val="24"/>
        </w:rPr>
        <w:t>predmet zmluvy k</w:t>
      </w:r>
      <w:r w:rsidRPr="00691CF9">
        <w:rPr>
          <w:rFonts w:ascii="Arial Narrow" w:hAnsi="Arial Narrow" w:cs="Calibri"/>
          <w:szCs w:val="24"/>
        </w:rPr>
        <w:t xml:space="preserve">upujúcemu </w:t>
      </w:r>
      <w:r w:rsidRPr="00691CF9">
        <w:rPr>
          <w:rFonts w:ascii="Arial Narrow" w:hAnsi="Arial Narrow" w:cs="Calibri"/>
          <w:b/>
          <w:szCs w:val="24"/>
        </w:rPr>
        <w:t xml:space="preserve">najneskôr do </w:t>
      </w:r>
      <w:r w:rsidR="00691CF9" w:rsidRPr="00691CF9">
        <w:rPr>
          <w:rFonts w:ascii="Arial Narrow" w:hAnsi="Arial Narrow" w:cs="Calibri"/>
          <w:b/>
          <w:szCs w:val="24"/>
        </w:rPr>
        <w:t>šesťdesiat (</w:t>
      </w:r>
      <w:r w:rsidR="003A0FD0" w:rsidRPr="00691CF9">
        <w:rPr>
          <w:rFonts w:ascii="Arial Narrow" w:hAnsi="Arial Narrow" w:cs="Calibri"/>
          <w:b/>
          <w:szCs w:val="24"/>
        </w:rPr>
        <w:t>60</w:t>
      </w:r>
      <w:r w:rsidR="00691CF9" w:rsidRPr="00691CF9">
        <w:rPr>
          <w:rFonts w:ascii="Arial Narrow" w:hAnsi="Arial Narrow" w:cs="Calibri"/>
          <w:b/>
          <w:szCs w:val="24"/>
        </w:rPr>
        <w:t>)</w:t>
      </w:r>
      <w:r w:rsidR="00EE5DE2" w:rsidRPr="00691CF9">
        <w:rPr>
          <w:rFonts w:ascii="Arial Narrow" w:hAnsi="Arial Narrow" w:cs="Calibri"/>
          <w:b/>
          <w:szCs w:val="24"/>
        </w:rPr>
        <w:t xml:space="preserve"> dní</w:t>
      </w:r>
      <w:r w:rsidR="00F31467" w:rsidRPr="00691CF9" w:rsidDel="00F31467">
        <w:rPr>
          <w:rFonts w:ascii="Arial Narrow" w:hAnsi="Arial Narrow" w:cs="Calibri"/>
          <w:b/>
          <w:szCs w:val="24"/>
        </w:rPr>
        <w:t xml:space="preserve"> </w:t>
      </w:r>
      <w:r w:rsidRPr="00691CF9">
        <w:rPr>
          <w:rFonts w:ascii="Arial Narrow" w:hAnsi="Arial Narrow" w:cs="Calibri"/>
          <w:szCs w:val="24"/>
        </w:rPr>
        <w:t>odo dňa nadobudnutia účinnosti tejto zmluvy.</w:t>
      </w:r>
      <w:r w:rsidR="00495629" w:rsidRPr="00495629">
        <w:rPr>
          <w:rFonts w:ascii="Arial Narrow" w:hAnsi="Arial Narrow"/>
          <w:szCs w:val="22"/>
        </w:rPr>
        <w:t xml:space="preserve"> </w:t>
      </w:r>
      <w:r w:rsidR="00495629" w:rsidRPr="00495629">
        <w:rPr>
          <w:rFonts w:ascii="Arial Narrow" w:hAnsi="Arial Narrow" w:cs="Arial"/>
          <w:szCs w:val="22"/>
        </w:rPr>
        <w:t xml:space="preserve">   </w:t>
      </w:r>
    </w:p>
    <w:p w14:paraId="47D8F0EE" w14:textId="272FCB7A" w:rsidR="00F85137" w:rsidRPr="000B10D9" w:rsidRDefault="00FC2417" w:rsidP="000B10D9">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Miestom dodania  je</w:t>
      </w:r>
      <w:r w:rsidR="000B10D9">
        <w:rPr>
          <w:rFonts w:ascii="Arial Narrow" w:hAnsi="Arial Narrow" w:cs="Calibri"/>
          <w:szCs w:val="24"/>
        </w:rPr>
        <w:t xml:space="preserve"> miesto uvedené v Prílohe č. 1 tejto zmluvy.  </w:t>
      </w:r>
    </w:p>
    <w:p w14:paraId="479845BE"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14:paraId="37B85E9E" w14:textId="77777777" w:rsidR="00FC2417" w:rsidRPr="00560622"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DE521C" w:rsidRPr="00560622">
        <w:rPr>
          <w:rFonts w:ascii="Arial Narrow" w:hAnsi="Arial Narrow" w:cs="Calibri"/>
          <w:szCs w:val="24"/>
        </w:rPr>
        <w:t xml:space="preserve">dva </w:t>
      </w:r>
      <w:r w:rsidR="004738F4" w:rsidRPr="00560622">
        <w:rPr>
          <w:rFonts w:ascii="Arial Narrow" w:hAnsi="Arial Narrow" w:cs="Calibri"/>
          <w:szCs w:val="24"/>
        </w:rPr>
        <w:t>(</w:t>
      </w:r>
      <w:r w:rsidR="00DE521C" w:rsidRPr="00560622">
        <w:rPr>
          <w:rFonts w:ascii="Arial Narrow" w:hAnsi="Arial Narrow" w:cs="Calibri"/>
          <w:szCs w:val="24"/>
        </w:rPr>
        <w:t>2</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14:paraId="3712B003" w14:textId="11336500"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Po pre</w:t>
      </w:r>
      <w:r w:rsidR="004E315E">
        <w:rPr>
          <w:rFonts w:ascii="Arial Narrow" w:hAnsi="Arial Narrow" w:cs="Calibri"/>
          <w:szCs w:val="24"/>
        </w:rPr>
        <w:t>vz</w:t>
      </w:r>
      <w:r w:rsidRPr="00560622">
        <w:rPr>
          <w:rFonts w:ascii="Arial Narrow" w:hAnsi="Arial Narrow" w:cs="Calibri"/>
          <w:szCs w:val="24"/>
        </w:rPr>
        <w:t xml:space="preserve">atí predmetu zmluvy </w:t>
      </w:r>
      <w:r w:rsidR="00E32E21" w:rsidRPr="00560622">
        <w:rPr>
          <w:rFonts w:ascii="Arial Narrow" w:hAnsi="Arial Narrow" w:cs="Calibri"/>
          <w:szCs w:val="24"/>
        </w:rPr>
        <w:t>p</w:t>
      </w:r>
      <w:r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sidRPr="00560622">
        <w:rPr>
          <w:rFonts w:ascii="Arial Narrow" w:hAnsi="Arial Narrow" w:cs="Calibri"/>
          <w:szCs w:val="24"/>
        </w:rPr>
        <w:t>. Kupujúci po pre</w:t>
      </w:r>
      <w:r w:rsidR="004E315E">
        <w:rPr>
          <w:rFonts w:ascii="Arial Narrow" w:hAnsi="Arial Narrow" w:cs="Calibri"/>
          <w:szCs w:val="24"/>
        </w:rPr>
        <w:t>vz</w:t>
      </w:r>
      <w:r w:rsidRPr="00560622">
        <w:rPr>
          <w:rFonts w:ascii="Arial Narrow" w:hAnsi="Arial Narrow" w:cs="Calibri"/>
          <w:szCs w:val="24"/>
        </w:rPr>
        <w:t xml:space="preserve">atí predmetu zmluvy </w:t>
      </w:r>
      <w:r w:rsidR="004D37DE" w:rsidRPr="00560622">
        <w:rPr>
          <w:rFonts w:ascii="Arial Narrow" w:hAnsi="Arial Narrow" w:cs="Calibri"/>
          <w:szCs w:val="24"/>
        </w:rPr>
        <w:t>dodací list</w:t>
      </w:r>
      <w:r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Pr="00560622">
        <w:rPr>
          <w:rFonts w:ascii="Arial Narrow" w:hAnsi="Arial Narrow" w:cs="Calibri"/>
          <w:szCs w:val="24"/>
        </w:rPr>
        <w:t>redávajúci sa mu zaväzuje toto užívanie dňom pre</w:t>
      </w:r>
      <w:r w:rsidR="004E315E">
        <w:rPr>
          <w:rFonts w:ascii="Arial Narrow" w:hAnsi="Arial Narrow" w:cs="Calibri"/>
          <w:szCs w:val="24"/>
        </w:rPr>
        <w:t>vz</w:t>
      </w:r>
      <w:r w:rsidRPr="00560622">
        <w:rPr>
          <w:rFonts w:ascii="Arial Narrow" w:hAnsi="Arial Narrow" w:cs="Calibri"/>
          <w:szCs w:val="24"/>
        </w:rPr>
        <w:t>atia umožniť.</w:t>
      </w:r>
      <w:r w:rsidR="00E53022" w:rsidRPr="00560622">
        <w:rPr>
          <w:rFonts w:ascii="Arial Narrow" w:hAnsi="Arial Narrow" w:cs="Calibri"/>
          <w:szCs w:val="24"/>
        </w:rPr>
        <w:t xml:space="preserve"> </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funkčný, bez zjavných vád, dodaný v kompletnom stave a v požadovanom množstve. V opačnom prípade si vyhradzuje právo nepodpísať dodací list, neprebrať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neza</w:t>
      </w:r>
      <w:r w:rsidR="008E1AA4" w:rsidRPr="00560622">
        <w:rPr>
          <w:rFonts w:ascii="Arial Narrow" w:hAnsi="Arial Narrow"/>
          <w:color w:val="000000"/>
          <w:szCs w:val="24"/>
        </w:rPr>
        <w:t>platiť cenu za nepre</w:t>
      </w:r>
      <w:r w:rsidR="005C28F2">
        <w:rPr>
          <w:rFonts w:ascii="Arial Narrow" w:hAnsi="Arial Narrow"/>
          <w:color w:val="000000"/>
          <w:szCs w:val="24"/>
        </w:rPr>
        <w:t>vz</w:t>
      </w:r>
      <w:r w:rsidR="008E1AA4" w:rsidRPr="00560622">
        <w:rPr>
          <w:rFonts w:ascii="Arial Narrow" w:hAnsi="Arial Narrow"/>
          <w:color w:val="000000"/>
          <w:szCs w:val="24"/>
        </w:rPr>
        <w:t>a</w:t>
      </w:r>
      <w:r w:rsidR="005C28F2">
        <w:rPr>
          <w:rFonts w:ascii="Arial Narrow" w:hAnsi="Arial Narrow"/>
          <w:color w:val="000000"/>
          <w:szCs w:val="24"/>
        </w:rPr>
        <w:t>t</w:t>
      </w:r>
      <w:r w:rsidR="008E1AA4" w:rsidRPr="00560622">
        <w:rPr>
          <w:rFonts w:ascii="Arial Narrow" w:hAnsi="Arial Narrow"/>
          <w:color w:val="000000"/>
          <w:szCs w:val="24"/>
        </w:rPr>
        <w:t xml:space="preserve">ý </w:t>
      </w:r>
      <w:r w:rsidR="001B5406" w:rsidRPr="00560622">
        <w:rPr>
          <w:rFonts w:ascii="Arial Narrow" w:hAnsi="Arial Narrow"/>
          <w:color w:val="000000"/>
          <w:szCs w:val="24"/>
        </w:rPr>
        <w:t>predmet zmluvy</w:t>
      </w:r>
      <w:r w:rsidR="002008A3">
        <w:rPr>
          <w:rFonts w:ascii="Arial Narrow" w:hAnsi="Arial Narrow"/>
          <w:color w:val="000000"/>
          <w:szCs w:val="24"/>
        </w:rPr>
        <w:t>.</w:t>
      </w:r>
    </w:p>
    <w:p w14:paraId="62F72A0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lastRenderedPageBreak/>
        <w:t xml:space="preserve">V prílohe č. </w:t>
      </w:r>
      <w:r w:rsidR="00560622">
        <w:rPr>
          <w:rFonts w:ascii="Arial Narrow" w:hAnsi="Arial Narrow"/>
          <w:szCs w:val="24"/>
        </w:rPr>
        <w:t>3</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ktorí sú známi v čase uzavierania tejto zmluvy, a údaje o osobe oprávnenej konať za subdodávateľa v rozsahu meno a priezvisko, adresa pobytu, dátum narodenia.</w:t>
      </w:r>
    </w:p>
    <w:p w14:paraId="3F14E8B9" w14:textId="77777777" w:rsidR="00BA2865" w:rsidRPr="00560622"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560622">
        <w:rPr>
          <w:rFonts w:ascii="Arial Narrow" w:hAnsi="Arial Narrow"/>
          <w:szCs w:val="24"/>
        </w:rPr>
        <w:t>3</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14:paraId="2030DD4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 xml:space="preserve"> </w:t>
      </w:r>
      <w:r w:rsidR="004738F4" w:rsidRPr="00560622">
        <w:rPr>
          <w:rFonts w:ascii="Arial Narrow" w:hAnsi="Arial Narrow"/>
          <w:szCs w:val="24"/>
        </w:rPr>
        <w:t>(</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8B250C" w:rsidRPr="00560622">
        <w:rPr>
          <w:rFonts w:ascii="Arial Narrow" w:hAnsi="Arial Narrow"/>
          <w:szCs w:val="24"/>
        </w:rPr>
        <w:t>8</w:t>
      </w:r>
      <w:r w:rsidRPr="00560622">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6037E3" w:rsidRPr="00560622">
        <w:rPr>
          <w:rFonts w:ascii="Arial Narrow" w:hAnsi="Arial Narrow"/>
          <w:szCs w:val="24"/>
        </w:rPr>
        <w:t>.</w:t>
      </w:r>
      <w:r w:rsidRPr="00560622">
        <w:rPr>
          <w:rFonts w:ascii="Arial Narrow" w:hAnsi="Arial Narrow"/>
          <w:szCs w:val="24"/>
        </w:rPr>
        <w:t xml:space="preserve"> </w:t>
      </w:r>
      <w:r w:rsidR="006037E3" w:rsidRPr="00560622">
        <w:rPr>
          <w:rFonts w:ascii="Arial Narrow" w:hAnsi="Arial Narrow"/>
          <w:szCs w:val="24"/>
        </w:rPr>
        <w:t>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14:paraId="0DA66928" w14:textId="77777777" w:rsidR="000A644D"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p>
    <w:p w14:paraId="441CCE04" w14:textId="77777777" w:rsidR="00E1263A"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187522" w:rsidRPr="00560622">
        <w:rPr>
          <w:rFonts w:ascii="Arial Narrow" w:hAnsi="Arial Narrow"/>
          <w:bCs/>
          <w:szCs w:val="24"/>
        </w:rPr>
        <w:t xml:space="preserve">celej doby trvania </w:t>
      </w:r>
      <w:r w:rsidRPr="00560622">
        <w:rPr>
          <w:rFonts w:ascii="Arial Narrow" w:hAnsi="Arial Narrow"/>
          <w:bCs/>
          <w:szCs w:val="24"/>
        </w:rPr>
        <w:t xml:space="preserve"> tejto zmluvy.</w:t>
      </w:r>
    </w:p>
    <w:p w14:paraId="5EB23490"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14:paraId="7597664E" w14:textId="5E88C56B" w:rsidR="00BB427D" w:rsidRPr="00560622" w:rsidRDefault="00BB427D"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Vlastnícke právo k dodanému predmetu zmluvy prechádza na kupujúceho dňom jeho dodania a prevzatia podpisom dodacieho listu vyhotoveného </w:t>
      </w:r>
      <w:r w:rsidR="00404493" w:rsidRPr="00560622">
        <w:rPr>
          <w:rFonts w:ascii="Arial Narrow" w:hAnsi="Arial Narrow"/>
          <w:szCs w:val="24"/>
        </w:rPr>
        <w:t>p</w:t>
      </w:r>
      <w:r w:rsidRPr="00560622">
        <w:rPr>
          <w:rFonts w:ascii="Arial Narrow" w:hAnsi="Arial Narrow"/>
          <w:szCs w:val="24"/>
        </w:rPr>
        <w:t>redávajúcim.</w:t>
      </w:r>
    </w:p>
    <w:p w14:paraId="4C3CB10D" w14:textId="3A2FF24D" w:rsidR="00BB427D" w:rsidRPr="008B7A63" w:rsidRDefault="00BB427D" w:rsidP="006813A9">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cs="Calibri"/>
          <w:szCs w:val="24"/>
        </w:rPr>
        <w:t xml:space="preserve">Nebezpečenstvo škody na predmete zmluvy prechádza na </w:t>
      </w:r>
      <w:r w:rsidR="00404493" w:rsidRPr="00560622">
        <w:rPr>
          <w:rFonts w:ascii="Arial Narrow" w:hAnsi="Arial Narrow" w:cs="Calibri"/>
          <w:szCs w:val="24"/>
        </w:rPr>
        <w:t>k</w:t>
      </w:r>
      <w:r w:rsidRPr="00560622">
        <w:rPr>
          <w:rFonts w:ascii="Arial Narrow" w:hAnsi="Arial Narrow" w:cs="Calibri"/>
          <w:szCs w:val="24"/>
        </w:rPr>
        <w:t xml:space="preserve">upujúceho splnením podmienok bodu </w:t>
      </w:r>
      <w:r w:rsidR="00D43B58">
        <w:rPr>
          <w:rFonts w:ascii="Arial Narrow" w:hAnsi="Arial Narrow" w:cs="Calibri"/>
          <w:szCs w:val="24"/>
        </w:rPr>
        <w:t>4</w:t>
      </w:r>
      <w:r w:rsidR="004314B0" w:rsidRPr="00560622">
        <w:rPr>
          <w:rFonts w:ascii="Arial Narrow" w:hAnsi="Arial Narrow" w:cs="Calibri"/>
          <w:szCs w:val="24"/>
        </w:rPr>
        <w:t>.1</w:t>
      </w:r>
      <w:r w:rsidR="0034246B" w:rsidRPr="00560622">
        <w:rPr>
          <w:rFonts w:ascii="Arial Narrow" w:hAnsi="Arial Narrow" w:cs="Calibri"/>
          <w:szCs w:val="24"/>
        </w:rPr>
        <w:t>5.</w:t>
      </w:r>
      <w:r w:rsidRPr="00560622">
        <w:rPr>
          <w:rFonts w:ascii="Arial Narrow" w:hAnsi="Arial Narrow" w:cs="Calibri"/>
          <w:szCs w:val="24"/>
        </w:rPr>
        <w:t xml:space="preserve"> tohto článku zmluvy.</w:t>
      </w:r>
    </w:p>
    <w:p w14:paraId="1EF9BD90" w14:textId="77777777" w:rsidR="008B7A63" w:rsidRDefault="008B7A63" w:rsidP="006813A9">
      <w:pPr>
        <w:pStyle w:val="CTL"/>
        <w:numPr>
          <w:ilvl w:val="1"/>
          <w:numId w:val="13"/>
        </w:numPr>
        <w:tabs>
          <w:tab w:val="left" w:pos="567"/>
        </w:tabs>
        <w:spacing w:after="60" w:line="24" w:lineRule="atLeast"/>
        <w:ind w:left="567" w:hanging="567"/>
        <w:rPr>
          <w:rFonts w:ascii="Arial Narrow" w:hAnsi="Arial Narrow"/>
          <w:szCs w:val="24"/>
        </w:rPr>
      </w:pPr>
      <w:r w:rsidRPr="000B17B0">
        <w:rPr>
          <w:rFonts w:ascii="Arial Narrow" w:hAnsi="Arial Narrow" w:cs="Calibri"/>
          <w:szCs w:val="24"/>
        </w:rPr>
        <w:t>V prípade, že Predávajúci, jeho subdodávateľ podľa zákona č. 343/2015 Z.z. alebo subdodávateľ  podľa</w:t>
      </w:r>
      <w:r w:rsidRPr="000B17B0">
        <w:rPr>
          <w:sz w:val="28"/>
          <w:szCs w:val="21"/>
        </w:rPr>
        <w:t xml:space="preserve"> </w:t>
      </w:r>
      <w:r w:rsidRPr="000B17B0">
        <w:rPr>
          <w:rFonts w:ascii="Arial Narrow" w:hAnsi="Arial Narrow" w:cs="Calibri"/>
          <w:szCs w:val="24"/>
        </w:rPr>
        <w:t xml:space="preserve"> zákona č. 315/2016 Z. z.,  má povinnosť byť zapísaný v registri partnerov verejného sektora podľa zákona č. 315/2016 Z. z., Predávajúci vyhlasuje, že jeho konečným užívateľom výhod zapísaným v registri </w:t>
      </w:r>
      <w:r w:rsidRPr="00AC4EAA">
        <w:rPr>
          <w:rFonts w:ascii="Arial Narrow" w:hAnsi="Arial Narrow" w:cs="Calibri"/>
          <w:szCs w:val="24"/>
        </w:rPr>
        <w:t>partnerov verejného sektora, rovnako ani konečným užívateľom výhod</w:t>
      </w:r>
      <w:r w:rsidRPr="00AC4EAA">
        <w:rPr>
          <w:sz w:val="28"/>
          <w:szCs w:val="21"/>
        </w:rPr>
        <w:t xml:space="preserve"> </w:t>
      </w:r>
      <w:r w:rsidRPr="00AC4EAA">
        <w:rPr>
          <w:rFonts w:ascii="Arial Narrow" w:hAnsi="Arial Narrow" w:cs="Calibri"/>
          <w:szCs w:val="24"/>
        </w:rPr>
        <w:t>jeho subdodávateľa podľa zákona č. 343/2015 Z.z. alebo subdodávateľa  podľa  zákona č. 315/2016 Z. z., nie je:</w:t>
      </w:r>
    </w:p>
    <w:p w14:paraId="3C2853F1"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1. prezident Slovenskej republiky,</w:t>
      </w:r>
    </w:p>
    <w:p w14:paraId="242A7981"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2. člen vlády,</w:t>
      </w:r>
    </w:p>
    <w:p w14:paraId="23054B4C"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3. vedúci ústredného orgánu štátnej správy, ktorý nie je členom vlády,</w:t>
      </w:r>
    </w:p>
    <w:p w14:paraId="6CB5A94A"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4. vedúci orgánu štátnej správy s celoslovenskou pôsobnosťou,</w:t>
      </w:r>
    </w:p>
    <w:p w14:paraId="3E8B218B"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5. sudca Ústavného súdu Slovenskej republiky alebo sudca,</w:t>
      </w:r>
    </w:p>
    <w:p w14:paraId="5D48D17D"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6. generálny prokurátor Slovenskej republiky, špeciálny prokurátor alebo prokurátor,</w:t>
      </w:r>
    </w:p>
    <w:p w14:paraId="5D7938BA" w14:textId="529FF362"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7. verejný ochranca práv,</w:t>
      </w:r>
    </w:p>
    <w:p w14:paraId="7DBC90B9" w14:textId="37C4CDAD"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8. predseda Najvyššieho kontrolného úradu Slovenskej republiky a podpredseda Najvyššieho kontrolného úradu Slovenskej republiky,</w:t>
      </w:r>
    </w:p>
    <w:p w14:paraId="523584CE" w14:textId="69BE4013"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 xml:space="preserve">9. </w:t>
      </w:r>
      <w:r w:rsidR="006D5A30">
        <w:rPr>
          <w:rFonts w:ascii="Arial Narrow" w:hAnsi="Arial Narrow" w:cs="Calibri"/>
          <w:szCs w:val="24"/>
        </w:rPr>
        <w:t xml:space="preserve"> </w:t>
      </w:r>
      <w:r w:rsidRPr="00AC4EAA">
        <w:rPr>
          <w:rFonts w:ascii="Arial Narrow" w:hAnsi="Arial Narrow" w:cs="Calibri"/>
          <w:szCs w:val="24"/>
        </w:rPr>
        <w:t>štátny tajomník,</w:t>
      </w:r>
    </w:p>
    <w:p w14:paraId="1CE78BF5" w14:textId="77777777"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10. generálny tajomník služobného úradu,</w:t>
      </w:r>
    </w:p>
    <w:p w14:paraId="39227D87" w14:textId="2B6A0250"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11. prednosta okresného úradu,</w:t>
      </w:r>
    </w:p>
    <w:p w14:paraId="669C0357" w14:textId="77777777"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12. primátor hlavného mesta Slovenskej republiky Bratislavy, primátor krajského mesta alebo primátor okresného mesta, alebo</w:t>
      </w:r>
    </w:p>
    <w:p w14:paraId="73A2231E" w14:textId="0A468CCD" w:rsidR="008B7A63"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13. predseda vyššieho územného celku</w:t>
      </w:r>
      <w:r w:rsidR="00AC4EAA">
        <w:rPr>
          <w:rFonts w:ascii="Arial Narrow" w:hAnsi="Arial Narrow" w:cs="Calibri"/>
          <w:szCs w:val="24"/>
        </w:rPr>
        <w:t>.</w:t>
      </w:r>
    </w:p>
    <w:p w14:paraId="34BC82BB" w14:textId="77777777" w:rsidR="004E315E" w:rsidRDefault="004E315E" w:rsidP="00154C42">
      <w:pPr>
        <w:pStyle w:val="CTLhead"/>
        <w:spacing w:line="24" w:lineRule="atLeast"/>
        <w:rPr>
          <w:rFonts w:ascii="Arial Narrow" w:hAnsi="Arial Narrow" w:cs="Calibri"/>
          <w:sz w:val="24"/>
          <w:szCs w:val="24"/>
        </w:rPr>
      </w:pPr>
    </w:p>
    <w:p w14:paraId="4F611D28" w14:textId="2F85A29F"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V.</w:t>
      </w:r>
    </w:p>
    <w:p w14:paraId="5BA874C6"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6894C9B0" w14:textId="77777777" w:rsidR="00D43B58" w:rsidRPr="00D43B58" w:rsidRDefault="00D43B58" w:rsidP="00D43B58">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2F0A4526" w14:textId="77777777" w:rsidR="00D43B58" w:rsidRDefault="00D43B58" w:rsidP="00FB7C94">
      <w:pPr>
        <w:pStyle w:val="CTL"/>
        <w:numPr>
          <w:ilvl w:val="1"/>
          <w:numId w:val="14"/>
        </w:numPr>
        <w:spacing w:after="60" w:line="24" w:lineRule="atLeast"/>
        <w:ind w:left="360"/>
        <w:jc w:val="left"/>
        <w:rPr>
          <w:rFonts w:ascii="Arial Narrow" w:hAnsi="Arial Narrow"/>
          <w:szCs w:val="24"/>
        </w:rPr>
      </w:pPr>
      <w:r>
        <w:rPr>
          <w:rFonts w:ascii="Arial Narrow" w:hAnsi="Arial Narrow"/>
          <w:szCs w:val="24"/>
        </w:rPr>
        <w:t xml:space="preserve">   </w:t>
      </w:r>
      <w:r w:rsidR="00FC2417" w:rsidRPr="00560622">
        <w:rPr>
          <w:rFonts w:ascii="Arial Narrow" w:hAnsi="Arial Narrow"/>
          <w:szCs w:val="24"/>
        </w:rPr>
        <w:t xml:space="preserve">Kúpna cena je </w:t>
      </w:r>
      <w:r w:rsidR="00F31467" w:rsidRPr="00560622">
        <w:rPr>
          <w:rFonts w:ascii="Arial Narrow" w:hAnsi="Arial Narrow"/>
          <w:szCs w:val="24"/>
        </w:rPr>
        <w:t>výsledkom verejného obstarávania</w:t>
      </w:r>
      <w:r w:rsidR="005D55E8" w:rsidRPr="00560622">
        <w:rPr>
          <w:rFonts w:ascii="Arial Narrow" w:hAnsi="Arial Narrow"/>
          <w:szCs w:val="24"/>
        </w:rPr>
        <w:t xml:space="preserve">, je stanovená v súlade so zákonom č. NR SR č. </w:t>
      </w:r>
      <w:r>
        <w:rPr>
          <w:rFonts w:ascii="Arial Narrow" w:hAnsi="Arial Narrow"/>
          <w:szCs w:val="24"/>
        </w:rPr>
        <w:t xml:space="preserve">  </w:t>
      </w:r>
    </w:p>
    <w:p w14:paraId="380B7EF9" w14:textId="2D8CBACF" w:rsidR="00FC2417" w:rsidRPr="00D43B58" w:rsidRDefault="005D55E8" w:rsidP="00FB7C94">
      <w:pPr>
        <w:pStyle w:val="CTL"/>
        <w:numPr>
          <w:ilvl w:val="0"/>
          <w:numId w:val="0"/>
        </w:numPr>
        <w:spacing w:after="60" w:line="24" w:lineRule="atLeast"/>
        <w:ind w:left="567"/>
        <w:jc w:val="left"/>
        <w:rPr>
          <w:rFonts w:ascii="Arial Narrow" w:hAnsi="Arial Narrow"/>
          <w:szCs w:val="24"/>
        </w:rPr>
      </w:pPr>
      <w:r w:rsidRPr="00D43B58">
        <w:rPr>
          <w:rFonts w:ascii="Arial Narrow" w:hAnsi="Arial Narrow"/>
          <w:szCs w:val="24"/>
        </w:rPr>
        <w:t>18/1996 Z. z. o cenách v znení neskorších predpisov</w:t>
      </w:r>
      <w:r w:rsidR="00FC2417" w:rsidRPr="00D43B58">
        <w:rPr>
          <w:rFonts w:ascii="Arial Narrow" w:hAnsi="Arial Narrow"/>
          <w:szCs w:val="24"/>
        </w:rPr>
        <w:t>, ako cena konečná</w:t>
      </w:r>
      <w:r w:rsidR="00A23C81" w:rsidRPr="00D43B58">
        <w:rPr>
          <w:rFonts w:ascii="Arial Narrow" w:hAnsi="Arial Narrow"/>
          <w:szCs w:val="24"/>
        </w:rPr>
        <w:t xml:space="preserve"> zahŕňajúca všetky dodávky a prípadné súvisiace služby</w:t>
      </w:r>
      <w:r w:rsidR="00FC2417" w:rsidRPr="00D43B58">
        <w:rPr>
          <w:rFonts w:ascii="Arial Narrow" w:hAnsi="Arial Narrow"/>
          <w:szCs w:val="24"/>
        </w:rPr>
        <w:t xml:space="preserve"> a je uvedená v prílohe č. </w:t>
      </w:r>
      <w:r w:rsidR="00560622" w:rsidRPr="00D43B58">
        <w:rPr>
          <w:rFonts w:ascii="Arial Narrow" w:hAnsi="Arial Narrow"/>
          <w:szCs w:val="24"/>
        </w:rPr>
        <w:t>2</w:t>
      </w:r>
      <w:r w:rsidR="00F432CD" w:rsidRPr="00D43B58">
        <w:rPr>
          <w:rFonts w:ascii="Arial Narrow" w:hAnsi="Arial Narrow"/>
          <w:szCs w:val="24"/>
        </w:rPr>
        <w:t xml:space="preserve"> </w:t>
      </w:r>
      <w:r w:rsidR="00FC2417" w:rsidRPr="00D43B58">
        <w:rPr>
          <w:rFonts w:ascii="Arial Narrow" w:hAnsi="Arial Narrow"/>
          <w:szCs w:val="24"/>
        </w:rPr>
        <w:t>tejto zmluvy.</w:t>
      </w:r>
    </w:p>
    <w:p w14:paraId="2C12EAD4" w14:textId="2124C9B6"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560622">
        <w:rPr>
          <w:rFonts w:ascii="Arial Narrow" w:hAnsi="Arial Narrow"/>
          <w:szCs w:val="24"/>
        </w:rPr>
        <w:t xml:space="preserve">Zálohové platby ani platba vopred sa neumožňujú. Úhrada kúpnej ceny sa uskutoční po </w:t>
      </w:r>
      <w:r w:rsidR="004003BF" w:rsidRPr="00560622">
        <w:rPr>
          <w:rFonts w:ascii="Arial Narrow" w:hAnsi="Arial Narrow"/>
          <w:szCs w:val="24"/>
        </w:rPr>
        <w:t>pre</w:t>
      </w:r>
      <w:r w:rsidR="004E315E">
        <w:rPr>
          <w:rFonts w:ascii="Arial Narrow" w:hAnsi="Arial Narrow"/>
          <w:szCs w:val="24"/>
        </w:rPr>
        <w:t>vz</w:t>
      </w:r>
      <w:r w:rsidR="004003BF" w:rsidRPr="00560622">
        <w:rPr>
          <w:rFonts w:ascii="Arial Narrow" w:hAnsi="Arial Narrow"/>
          <w:szCs w:val="24"/>
        </w:rPr>
        <w:t>atí</w:t>
      </w:r>
      <w:r w:rsidRPr="00560622">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w:t>
      </w:r>
      <w:r w:rsidR="007B0D4F">
        <w:rPr>
          <w:rFonts w:ascii="Arial Narrow" w:hAnsi="Arial Narrow"/>
          <w:szCs w:val="24"/>
        </w:rPr>
        <w:t>ý</w:t>
      </w:r>
      <w:r w:rsidR="007B453C" w:rsidRPr="00560622">
        <w:rPr>
          <w:rFonts w:ascii="Arial Narrow" w:hAnsi="Arial Narrow"/>
          <w:szCs w:val="24"/>
        </w:rPr>
        <w:t xml:space="preserve"> </w:t>
      </w:r>
      <w:r w:rsidR="00B5627F" w:rsidRPr="00560622">
        <w:rPr>
          <w:rFonts w:ascii="Arial Narrow" w:hAnsi="Arial Narrow"/>
          <w:szCs w:val="24"/>
        </w:rPr>
        <w:t>čl. I.</w:t>
      </w:r>
      <w:r w:rsidR="007B453C" w:rsidRPr="00560622">
        <w:rPr>
          <w:rFonts w:ascii="Arial Narrow" w:hAnsi="Arial Narrow"/>
          <w:szCs w:val="24"/>
        </w:rPr>
        <w:t xml:space="preserve"> tejto zmluvy</w:t>
      </w:r>
      <w:r w:rsidR="00404493" w:rsidRPr="00560622">
        <w:rPr>
          <w:rFonts w:ascii="Arial Narrow" w:hAnsi="Arial Narrow"/>
          <w:szCs w:val="24"/>
        </w:rPr>
        <w:t xml:space="preserve"> v časti p</w:t>
      </w:r>
      <w:r w:rsidR="00187522" w:rsidRPr="00560622">
        <w:rPr>
          <w:rFonts w:ascii="Arial Narrow" w:hAnsi="Arial Narrow"/>
          <w:szCs w:val="24"/>
        </w:rPr>
        <w:t>redávajúci</w:t>
      </w:r>
      <w:r w:rsidRPr="00560622">
        <w:rPr>
          <w:rFonts w:ascii="Arial Narrow" w:hAnsi="Arial Narrow"/>
          <w:szCs w:val="24"/>
        </w:rPr>
        <w:t>.</w:t>
      </w:r>
      <w:r w:rsidRPr="00560622">
        <w:rPr>
          <w:rFonts w:ascii="Arial Narrow" w:hAnsi="Arial Narrow"/>
          <w:i/>
          <w:szCs w:val="24"/>
        </w:rPr>
        <w:t xml:space="preserve"> </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na základe faktúry</w:t>
      </w:r>
      <w:r w:rsidR="007B0D4F">
        <w:rPr>
          <w:rFonts w:ascii="Arial Narrow" w:hAnsi="Arial Narrow"/>
          <w:szCs w:val="24"/>
        </w:rPr>
        <w:t xml:space="preserve"> vystavenej predávajúcim</w:t>
      </w:r>
      <w:r w:rsidRPr="00560622">
        <w:rPr>
          <w:rFonts w:ascii="Arial Narrow" w:hAnsi="Arial Narrow"/>
          <w:szCs w:val="24"/>
        </w:rPr>
        <w:t xml:space="preserve">, ktorej splatnosť je dohodnutá v lehote </w:t>
      </w:r>
      <w:r w:rsidR="00F64E6A">
        <w:rPr>
          <w:rFonts w:ascii="Arial Narrow" w:hAnsi="Arial Narrow"/>
          <w:szCs w:val="24"/>
        </w:rPr>
        <w:t>tridsať</w:t>
      </w:r>
      <w:r w:rsidR="006208A8" w:rsidRPr="00560622">
        <w:rPr>
          <w:rFonts w:ascii="Arial Narrow" w:hAnsi="Arial Narrow"/>
          <w:szCs w:val="24"/>
        </w:rPr>
        <w:t xml:space="preserve"> (</w:t>
      </w:r>
      <w:r w:rsidR="00F64E6A">
        <w:rPr>
          <w:rFonts w:ascii="Arial Narrow" w:hAnsi="Arial Narrow"/>
          <w:szCs w:val="24"/>
        </w:rPr>
        <w:t>3</w:t>
      </w:r>
      <w:r w:rsidR="004819EC" w:rsidRPr="00560622">
        <w:rPr>
          <w:rFonts w:ascii="Arial Narrow" w:hAnsi="Arial Narrow"/>
          <w:szCs w:val="24"/>
        </w:rPr>
        <w:t>0</w:t>
      </w:r>
      <w:r w:rsidR="006208A8" w:rsidRPr="00560622">
        <w:rPr>
          <w:rFonts w:ascii="Arial Narrow" w:hAnsi="Arial Narrow"/>
          <w:szCs w:val="24"/>
        </w:rPr>
        <w:t>)</w:t>
      </w:r>
      <w:r w:rsidR="004819EC" w:rsidRPr="00560622">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5D55E8" w:rsidRPr="00560622">
        <w:rPr>
          <w:rFonts w:ascii="Arial Narrow" w:hAnsi="Arial Narrow"/>
          <w:szCs w:val="24"/>
        </w:rPr>
        <w:t xml:space="preserve"> </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14:paraId="6CC78EB8"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14:paraId="3EBB2287" w14:textId="316A4C3F" w:rsidR="00DA58A1" w:rsidRPr="009F6CFE" w:rsidRDefault="00FC2417" w:rsidP="009F6CFE">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14:paraId="55FBD74A" w14:textId="633DC70E" w:rsidR="007B0D4F" w:rsidRPr="009F6CFE" w:rsidRDefault="007B0D4F" w:rsidP="009F6CFE">
      <w:pPr>
        <w:pStyle w:val="CTL"/>
        <w:numPr>
          <w:ilvl w:val="1"/>
          <w:numId w:val="14"/>
        </w:numPr>
        <w:tabs>
          <w:tab w:val="left" w:pos="567"/>
        </w:tabs>
        <w:spacing w:after="60" w:line="24" w:lineRule="atLeast"/>
        <w:ind w:left="567" w:hanging="567"/>
        <w:rPr>
          <w:rFonts w:ascii="Arial Narrow" w:hAnsi="Arial Narrow"/>
          <w:szCs w:val="24"/>
        </w:rPr>
      </w:pPr>
      <w:r w:rsidRPr="00D873E8">
        <w:rPr>
          <w:rFonts w:ascii="Arial Narrow" w:hAnsi="Arial Narrow"/>
          <w:szCs w:val="24"/>
        </w:rPr>
        <w:t xml:space="preserve">Kúpna cena za </w:t>
      </w:r>
      <w:r>
        <w:rPr>
          <w:rFonts w:ascii="Arial Narrow" w:hAnsi="Arial Narrow"/>
          <w:szCs w:val="24"/>
        </w:rPr>
        <w:t xml:space="preserve">predmet zmluvy </w:t>
      </w:r>
      <w:r w:rsidRPr="00D873E8">
        <w:rPr>
          <w:rFonts w:ascii="Arial Narrow" w:hAnsi="Arial Narrow"/>
          <w:szCs w:val="24"/>
        </w:rPr>
        <w:t>je stanovená v mene EURO.</w:t>
      </w:r>
    </w:p>
    <w:p w14:paraId="09B3A75F" w14:textId="77777777" w:rsidR="003A32F3" w:rsidRDefault="003A32F3" w:rsidP="00154C42">
      <w:pPr>
        <w:pStyle w:val="CTLhead"/>
        <w:spacing w:line="24" w:lineRule="atLeast"/>
        <w:rPr>
          <w:rFonts w:ascii="Arial Narrow" w:hAnsi="Arial Narrow" w:cs="Calibri"/>
          <w:sz w:val="24"/>
          <w:szCs w:val="24"/>
        </w:rPr>
      </w:pPr>
    </w:p>
    <w:p w14:paraId="0DDB2732" w14:textId="5A18EFC8"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VI.</w:t>
      </w:r>
    </w:p>
    <w:p w14:paraId="2B7B7465" w14:textId="77777777" w:rsidR="00FC2417" w:rsidRPr="00560622" w:rsidRDefault="00FC2417" w:rsidP="000D28A9">
      <w:pPr>
        <w:pStyle w:val="CTLhead"/>
        <w:spacing w:after="120" w:line="24" w:lineRule="atLeast"/>
        <w:ind w:left="357"/>
        <w:rPr>
          <w:rFonts w:ascii="Arial Narrow" w:hAnsi="Arial Narrow"/>
          <w:sz w:val="24"/>
          <w:szCs w:val="24"/>
        </w:rPr>
      </w:pPr>
      <w:r w:rsidRPr="00560622">
        <w:rPr>
          <w:rFonts w:ascii="Arial Narrow" w:hAnsi="Arial Narrow"/>
          <w:sz w:val="24"/>
          <w:szCs w:val="24"/>
        </w:rPr>
        <w:t>Záručná doba a zodpovednosť za vady</w:t>
      </w:r>
    </w:p>
    <w:p w14:paraId="3A2D0841" w14:textId="77777777" w:rsidR="00D43B58" w:rsidRPr="00D43B58"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30A17B15" w14:textId="3C5E2B07" w:rsidR="00FC2417" w:rsidRPr="00D471F2" w:rsidRDefault="00FC2417" w:rsidP="00BE49BD">
      <w:pPr>
        <w:pStyle w:val="CTL"/>
        <w:numPr>
          <w:ilvl w:val="1"/>
          <w:numId w:val="3"/>
        </w:numPr>
        <w:tabs>
          <w:tab w:val="left" w:pos="567"/>
        </w:tabs>
        <w:spacing w:after="60" w:line="24" w:lineRule="atLeast"/>
        <w:ind w:left="567" w:hanging="567"/>
        <w:rPr>
          <w:rFonts w:ascii="Arial Narrow" w:hAnsi="Arial Narrow" w:cs="Calibri"/>
          <w:szCs w:val="24"/>
        </w:rPr>
      </w:pPr>
      <w:r w:rsidRPr="00BE49BD">
        <w:rPr>
          <w:rFonts w:ascii="Arial Narrow" w:hAnsi="Arial Narrow" w:cs="Calibri"/>
          <w:szCs w:val="24"/>
        </w:rPr>
        <w:t xml:space="preserve">Záručná doba na </w:t>
      </w:r>
      <w:r w:rsidRPr="00D471F2">
        <w:rPr>
          <w:rFonts w:ascii="Arial Narrow" w:hAnsi="Arial Narrow" w:cs="Calibri"/>
          <w:szCs w:val="24"/>
        </w:rPr>
        <w:t xml:space="preserve">predmet zmluvy </w:t>
      </w:r>
      <w:r w:rsidR="00623E61" w:rsidRPr="00D471F2">
        <w:rPr>
          <w:rFonts w:ascii="Arial Narrow" w:hAnsi="Arial Narrow" w:cs="Calibri"/>
          <w:b/>
          <w:szCs w:val="24"/>
        </w:rPr>
        <w:t>dvadsaťštyri (24)</w:t>
      </w:r>
      <w:r w:rsidR="00623E61" w:rsidRPr="00D471F2">
        <w:rPr>
          <w:rFonts w:ascii="Arial Narrow" w:hAnsi="Arial Narrow" w:cs="Calibri"/>
          <w:szCs w:val="24"/>
        </w:rPr>
        <w:t xml:space="preserve"> mesiacov </w:t>
      </w:r>
      <w:r w:rsidRPr="00D471F2">
        <w:rPr>
          <w:rFonts w:ascii="Arial Narrow" w:hAnsi="Arial Narrow" w:cs="Calibri"/>
          <w:szCs w:val="24"/>
        </w:rPr>
        <w:t>od pre</w:t>
      </w:r>
      <w:r w:rsidR="007B0D4F">
        <w:rPr>
          <w:rFonts w:ascii="Arial Narrow" w:hAnsi="Arial Narrow" w:cs="Calibri"/>
          <w:szCs w:val="24"/>
        </w:rPr>
        <w:t>vz</w:t>
      </w:r>
      <w:r w:rsidRPr="00D471F2">
        <w:rPr>
          <w:rFonts w:ascii="Arial Narrow" w:hAnsi="Arial Narrow" w:cs="Calibri"/>
          <w:szCs w:val="24"/>
        </w:rPr>
        <w:t xml:space="preserve">atia </w:t>
      </w:r>
      <w:r w:rsidR="002761BF" w:rsidRPr="00D471F2">
        <w:rPr>
          <w:rFonts w:ascii="Arial Narrow" w:hAnsi="Arial Narrow" w:cs="Calibri"/>
          <w:szCs w:val="24"/>
        </w:rPr>
        <w:t xml:space="preserve">predmetu zmluvy </w:t>
      </w:r>
      <w:r w:rsidR="007B453C" w:rsidRPr="00D471F2">
        <w:rPr>
          <w:rFonts w:ascii="Arial Narrow" w:hAnsi="Arial Narrow" w:cs="Calibri"/>
          <w:szCs w:val="24"/>
        </w:rPr>
        <w:t>k</w:t>
      </w:r>
      <w:r w:rsidRPr="00D471F2">
        <w:rPr>
          <w:rFonts w:ascii="Arial Narrow" w:hAnsi="Arial Narrow" w:cs="Calibri"/>
          <w:szCs w:val="24"/>
        </w:rPr>
        <w:t>upujúcim</w:t>
      </w:r>
      <w:r w:rsidR="00E05266" w:rsidRPr="00D471F2">
        <w:rPr>
          <w:rFonts w:ascii="Arial Narrow" w:hAnsi="Arial Narrow" w:cs="Calibri"/>
          <w:szCs w:val="24"/>
        </w:rPr>
        <w:t>, pokiaľ</w:t>
      </w:r>
      <w:r w:rsidR="00BE49BD" w:rsidRPr="00D471F2">
        <w:rPr>
          <w:rFonts w:ascii="Arial Narrow" w:hAnsi="Arial Narrow" w:cs="Calibri"/>
          <w:szCs w:val="24"/>
        </w:rPr>
        <w:t xml:space="preserve"> </w:t>
      </w:r>
      <w:r w:rsidR="00E05266" w:rsidRPr="00D471F2">
        <w:rPr>
          <w:rFonts w:ascii="Arial Narrow" w:hAnsi="Arial Narrow" w:cs="Calibri"/>
          <w:szCs w:val="24"/>
        </w:rPr>
        <w:t>na záručnom liste alebo obale predmetu zmluvy nie je vyznačená dlhšia doba podľa záručných podmienok výrobcu</w:t>
      </w:r>
      <w:r w:rsidR="00495629" w:rsidRPr="00D471F2">
        <w:rPr>
          <w:rFonts w:ascii="Arial Narrow" w:hAnsi="Arial Narrow" w:cs="Calibri"/>
          <w:szCs w:val="24"/>
        </w:rPr>
        <w:t xml:space="preserve">, po celý čas trvania záručnej doby </w:t>
      </w:r>
      <w:r w:rsidR="00D471F2" w:rsidRPr="004F3E17">
        <w:rPr>
          <w:rFonts w:ascii="Arial Narrow" w:hAnsi="Arial Narrow"/>
          <w:szCs w:val="22"/>
        </w:rPr>
        <w:t>s dobou odozvy najneskôr nasledujúci pracovný deň od nahlásenia v mieste inštalácie, nahlasovanie porúch 24 hodín denne, 365 dní v</w:t>
      </w:r>
      <w:r w:rsidR="00D471F2">
        <w:rPr>
          <w:rFonts w:ascii="Arial Narrow" w:hAnsi="Arial Narrow"/>
          <w:szCs w:val="22"/>
        </w:rPr>
        <w:t> </w:t>
      </w:r>
      <w:r w:rsidR="00D471F2" w:rsidRPr="004F3E17">
        <w:rPr>
          <w:rFonts w:ascii="Arial Narrow" w:hAnsi="Arial Narrow"/>
          <w:szCs w:val="22"/>
        </w:rPr>
        <w:t>roku</w:t>
      </w:r>
      <w:r w:rsidR="00D471F2">
        <w:rPr>
          <w:rFonts w:ascii="Arial Narrow" w:hAnsi="Arial Narrow"/>
          <w:szCs w:val="22"/>
        </w:rPr>
        <w:t>.</w:t>
      </w:r>
      <w:r w:rsidR="00D471F2" w:rsidRPr="00D471F2">
        <w:rPr>
          <w:rFonts w:ascii="Arial Narrow" w:hAnsi="Arial Narrow" w:cs="Calibri"/>
          <w:szCs w:val="24"/>
        </w:rPr>
        <w:t xml:space="preserve"> </w:t>
      </w:r>
      <w:r w:rsidRPr="00D471F2">
        <w:rPr>
          <w:rFonts w:ascii="Arial Narrow" w:hAnsi="Arial Narrow" w:cs="Calibri"/>
          <w:szCs w:val="24"/>
        </w:rPr>
        <w:t xml:space="preserve">V prípade oprávnenej reklamácie sa záručná doba predlžuje o čas, počas ktorého bola vada odstraňovaná. </w:t>
      </w:r>
    </w:p>
    <w:p w14:paraId="3DFB9CA3" w14:textId="1774F368" w:rsidR="00FC2417" w:rsidRPr="00560622" w:rsidRDefault="00FC2417" w:rsidP="006E6235">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V prípade vady zo záruky predmetu zmluvy počas záručnej doby má </w:t>
      </w:r>
      <w:r w:rsidR="00BF0AE1" w:rsidRPr="00560622">
        <w:rPr>
          <w:rFonts w:ascii="Arial Narrow" w:hAnsi="Arial Narrow" w:cs="Calibri"/>
          <w:szCs w:val="24"/>
        </w:rPr>
        <w:t>k</w:t>
      </w:r>
      <w:r w:rsidRPr="00560622">
        <w:rPr>
          <w:rFonts w:ascii="Arial Narrow" w:hAnsi="Arial Narrow" w:cs="Calibri"/>
          <w:szCs w:val="24"/>
        </w:rPr>
        <w:t xml:space="preserve">upujúci právo na bezplatné odstránenie vád a </w:t>
      </w:r>
      <w:r w:rsidR="00BF0AE1" w:rsidRPr="00135EF5">
        <w:rPr>
          <w:rFonts w:ascii="Arial Narrow" w:hAnsi="Arial Narrow" w:cs="Calibri"/>
          <w:b/>
          <w:szCs w:val="24"/>
        </w:rPr>
        <w:t>p</w:t>
      </w:r>
      <w:r w:rsidRPr="00135EF5">
        <w:rPr>
          <w:rFonts w:ascii="Arial Narrow" w:hAnsi="Arial Narrow" w:cs="Calibri"/>
          <w:b/>
          <w:szCs w:val="24"/>
        </w:rPr>
        <w:t>redávajúci povinnosť vady</w:t>
      </w:r>
      <w:r w:rsidR="00053329" w:rsidRPr="00135EF5">
        <w:rPr>
          <w:rFonts w:ascii="Arial Narrow" w:hAnsi="Arial Narrow" w:cs="Calibri"/>
          <w:b/>
          <w:szCs w:val="24"/>
        </w:rPr>
        <w:t xml:space="preserve"> </w:t>
      </w:r>
      <w:r w:rsidRPr="00135EF5">
        <w:rPr>
          <w:rFonts w:ascii="Arial Narrow" w:hAnsi="Arial Narrow" w:cs="Calibri"/>
          <w:b/>
          <w:szCs w:val="24"/>
        </w:rPr>
        <w:t>odstrániť na svoje náklady</w:t>
      </w:r>
      <w:r w:rsidR="00626B24" w:rsidRPr="00135EF5">
        <w:rPr>
          <w:rFonts w:ascii="Arial Narrow" w:hAnsi="Arial Narrow" w:cs="Calibri"/>
          <w:b/>
          <w:szCs w:val="24"/>
        </w:rPr>
        <w:t xml:space="preserve"> do </w:t>
      </w:r>
      <w:r w:rsidR="00053329" w:rsidRPr="00135EF5">
        <w:rPr>
          <w:rFonts w:ascii="Arial Narrow" w:hAnsi="Arial Narrow" w:cs="Calibri"/>
          <w:b/>
          <w:szCs w:val="24"/>
        </w:rPr>
        <w:t>nasledujúceho pracovnéh</w:t>
      </w:r>
      <w:r w:rsidR="001B6AD7" w:rsidRPr="00135EF5">
        <w:rPr>
          <w:rFonts w:ascii="Arial Narrow" w:hAnsi="Arial Narrow" w:cs="Calibri"/>
          <w:b/>
          <w:szCs w:val="24"/>
        </w:rPr>
        <w:t xml:space="preserve">o </w:t>
      </w:r>
      <w:r w:rsidR="00F64E6A">
        <w:rPr>
          <w:rFonts w:ascii="Arial Narrow" w:hAnsi="Arial Narrow" w:cs="Calibri"/>
          <w:b/>
          <w:szCs w:val="24"/>
        </w:rPr>
        <w:t xml:space="preserve">dňa </w:t>
      </w:r>
      <w:r w:rsidR="001B6AD7" w:rsidRPr="00135EF5">
        <w:rPr>
          <w:rFonts w:ascii="Arial Narrow" w:hAnsi="Arial Narrow" w:cs="Calibri"/>
          <w:b/>
          <w:szCs w:val="24"/>
        </w:rPr>
        <w:t xml:space="preserve">od písomného doručenia </w:t>
      </w:r>
      <w:r w:rsidR="00053329" w:rsidRPr="00135EF5">
        <w:rPr>
          <w:rFonts w:ascii="Arial Narrow" w:hAnsi="Arial Narrow" w:cs="Calibri"/>
          <w:b/>
          <w:szCs w:val="24"/>
        </w:rPr>
        <w:t>reklamácie predávajúcemu</w:t>
      </w:r>
      <w:r w:rsidR="00F64E6A">
        <w:rPr>
          <w:rFonts w:ascii="Arial Narrow" w:hAnsi="Arial Narrow" w:cs="Calibri"/>
          <w:b/>
          <w:szCs w:val="24"/>
        </w:rPr>
        <w:t>, a to v mieste prebratia predmetu zmluvy.</w:t>
      </w:r>
      <w:r w:rsidR="00135EF5">
        <w:rPr>
          <w:rFonts w:ascii="Arial Narrow" w:hAnsi="Arial Narrow" w:cs="Calibri"/>
          <w:szCs w:val="24"/>
        </w:rPr>
        <w:t xml:space="preserve"> </w:t>
      </w:r>
      <w:r w:rsidR="007B453C" w:rsidRPr="00560622">
        <w:rPr>
          <w:rFonts w:ascii="Arial Narrow" w:hAnsi="Arial Narrow" w:cs="Calibri"/>
          <w:szCs w:val="24"/>
        </w:rPr>
        <w:t>P</w:t>
      </w:r>
      <w:r w:rsidRPr="00560622">
        <w:rPr>
          <w:rFonts w:ascii="Arial Narrow" w:hAnsi="Arial Narrow" w:cs="Calibri"/>
          <w:szCs w:val="24"/>
        </w:rPr>
        <w:t xml:space="preserve">redávajúci nezodpovedá za vady, ktoré vznikli poškodením predmetu zmluvy hrubou nedbanlivosťou </w:t>
      </w:r>
      <w:r w:rsidR="00BF0AE1" w:rsidRPr="00560622">
        <w:rPr>
          <w:rFonts w:ascii="Arial Narrow" w:hAnsi="Arial Narrow" w:cs="Calibri"/>
          <w:szCs w:val="24"/>
        </w:rPr>
        <w:t>k</w:t>
      </w:r>
      <w:r w:rsidRPr="00560622">
        <w:rPr>
          <w:rFonts w:ascii="Arial Narrow" w:hAnsi="Arial Narrow" w:cs="Calibri"/>
          <w:szCs w:val="24"/>
        </w:rPr>
        <w:t>upujúceho, jeho konaním v rozpore s inštrukciami ohľadne používania predmetu zmluvy, neodbornou údržbou, používaním v rozpore s návodom na použitie, alebo neobvyklým spôsobom užívania predmetu zmluvy.</w:t>
      </w:r>
    </w:p>
    <w:p w14:paraId="78B4E20B" w14:textId="77777777"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za zaväzuje, že reklamáciu vady zo záruky predmetu zmluvy uplatní bez zbytočného odkladu 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14:paraId="4E50AF1D"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je oprávnený v prípade </w:t>
      </w:r>
      <w:r w:rsidR="00BF0AE1" w:rsidRPr="00560622">
        <w:rPr>
          <w:rFonts w:ascii="Arial Narrow" w:hAnsi="Arial Narrow" w:cs="Calibri"/>
          <w:szCs w:val="24"/>
        </w:rPr>
        <w:t xml:space="preserve">dodania </w:t>
      </w:r>
      <w:r w:rsidRPr="00560622">
        <w:rPr>
          <w:rFonts w:ascii="Arial Narrow" w:hAnsi="Arial Narrow" w:cs="Calibri"/>
          <w:szCs w:val="24"/>
        </w:rPr>
        <w:t>vadného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14:paraId="085AD3C4"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14:paraId="1F7AACB8"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14:paraId="4040D042"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c) výmenu vadného predmetu zmluvy za predmet zmluvy bez vád.</w:t>
      </w:r>
    </w:p>
    <w:p w14:paraId="11823D69" w14:textId="34008A3A"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A81002">
        <w:rPr>
          <w:rFonts w:ascii="Arial Narrow" w:hAnsi="Arial Narrow" w:cs="Calibri"/>
          <w:szCs w:val="24"/>
        </w:rPr>
        <w:t xml:space="preserve"> </w:t>
      </w:r>
    </w:p>
    <w:p w14:paraId="4C7A98EB"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na území SR</w:t>
      </w:r>
      <w:r w:rsidRPr="00560622">
        <w:rPr>
          <w:rFonts w:ascii="Arial Narrow" w:hAnsi="Arial Narrow" w:cs="Calibri"/>
          <w:szCs w:val="24"/>
        </w:rPr>
        <w:t>.</w:t>
      </w:r>
    </w:p>
    <w:p w14:paraId="16495CEB" w14:textId="77777777" w:rsidR="009B0246" w:rsidRPr="00560622" w:rsidRDefault="009B0246" w:rsidP="009B0246">
      <w:pPr>
        <w:pStyle w:val="CTL"/>
        <w:numPr>
          <w:ilvl w:val="0"/>
          <w:numId w:val="0"/>
        </w:numPr>
        <w:tabs>
          <w:tab w:val="left" w:pos="567"/>
        </w:tabs>
        <w:spacing w:after="60" w:line="24" w:lineRule="atLeast"/>
        <w:ind w:left="567"/>
        <w:rPr>
          <w:rFonts w:ascii="Arial Narrow" w:hAnsi="Arial Narrow" w:cs="Calibri"/>
          <w:szCs w:val="24"/>
        </w:rPr>
      </w:pPr>
    </w:p>
    <w:p w14:paraId="177E6C47"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680CAF84"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lastRenderedPageBreak/>
        <w:t>Ostatné dojednania</w:t>
      </w:r>
    </w:p>
    <w:p w14:paraId="49B63EFB" w14:textId="77777777" w:rsidR="00D43B58" w:rsidRPr="00D43B58"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14:paraId="6F9B0FD4" w14:textId="77777777" w:rsidR="00FC2417" w:rsidRPr="00560622" w:rsidRDefault="00D43B58" w:rsidP="00D43B58">
      <w:pPr>
        <w:pStyle w:val="CTL"/>
        <w:numPr>
          <w:ilvl w:val="1"/>
          <w:numId w:val="5"/>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560622">
        <w:rPr>
          <w:rFonts w:ascii="Arial Narrow" w:hAnsi="Arial Narrow" w:cs="Calibri"/>
          <w:szCs w:val="24"/>
        </w:rPr>
        <w:t>Predávajúci prehlasuje, že predmet zmluvy nie je zaťažený právami tretích osôb.</w:t>
      </w:r>
    </w:p>
    <w:p w14:paraId="2ABB2064" w14:textId="77777777" w:rsidR="00FC2417" w:rsidRPr="00D3461E"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Predávajúci je povinný</w:t>
      </w:r>
      <w:r w:rsidR="004003BF" w:rsidRPr="00560622">
        <w:rPr>
          <w:rFonts w:ascii="Arial Narrow" w:hAnsi="Arial Narrow" w:cs="Calibri"/>
          <w:szCs w:val="24"/>
        </w:rPr>
        <w:t xml:space="preserve"> </w:t>
      </w:r>
      <w:r w:rsidRPr="00560622">
        <w:rPr>
          <w:rFonts w:ascii="Arial Narrow" w:hAnsi="Arial Narrow" w:cs="Calibri"/>
          <w:szCs w:val="24"/>
        </w:rPr>
        <w:t xml:space="preserve">dodať </w:t>
      </w:r>
      <w:r w:rsidR="00FA2A04" w:rsidRPr="00560622">
        <w:rPr>
          <w:rFonts w:ascii="Arial Narrow" w:hAnsi="Arial Narrow" w:cs="Calibri"/>
          <w:szCs w:val="24"/>
        </w:rPr>
        <w:t>predmet</w:t>
      </w:r>
      <w:r w:rsidRPr="00560622">
        <w:rPr>
          <w:rFonts w:ascii="Arial Narrow" w:hAnsi="Arial Narrow" w:cs="Calibri"/>
          <w:szCs w:val="24"/>
        </w:rPr>
        <w:t xml:space="preserve"> zmluvy </w:t>
      </w:r>
      <w:r w:rsidR="007B453C" w:rsidRPr="00560622">
        <w:rPr>
          <w:rFonts w:ascii="Arial Narrow" w:hAnsi="Arial Narrow" w:cs="Calibri"/>
          <w:szCs w:val="24"/>
        </w:rPr>
        <w:t>k</w:t>
      </w:r>
      <w:r w:rsidRPr="00560622">
        <w:rPr>
          <w:rFonts w:ascii="Arial Narrow" w:hAnsi="Arial Narrow" w:cs="Calibri"/>
          <w:szCs w:val="24"/>
        </w:rPr>
        <w:t xml:space="preserve">upujúcemu v dohodnutom množstve, rozsahu, </w:t>
      </w:r>
      <w:r w:rsidR="00D43B58">
        <w:rPr>
          <w:rFonts w:ascii="Arial Narrow" w:hAnsi="Arial Narrow" w:cs="Calibri"/>
          <w:szCs w:val="24"/>
        </w:rPr>
        <w:t xml:space="preserve">  </w:t>
      </w:r>
      <w:r w:rsidRPr="00560622">
        <w:rPr>
          <w:rFonts w:ascii="Arial Narrow" w:hAnsi="Arial Narrow" w:cs="Calibri"/>
          <w:szCs w:val="24"/>
        </w:rPr>
        <w:t>kvalite, v požadovaných technických parametroch, v bezchybnom stave a dohodnutom termíne</w:t>
      </w:r>
      <w:r w:rsidR="004819EC" w:rsidRPr="00560622">
        <w:rPr>
          <w:rFonts w:ascii="Arial Narrow" w:hAnsi="Arial Narrow" w:cs="Calibri"/>
          <w:szCs w:val="24"/>
        </w:rPr>
        <w:t xml:space="preserve"> v zmysle </w:t>
      </w:r>
      <w:r w:rsidR="004819EC" w:rsidRPr="00D3461E">
        <w:rPr>
          <w:rFonts w:ascii="Arial Narrow" w:hAnsi="Arial Narrow" w:cs="Calibri"/>
          <w:szCs w:val="24"/>
        </w:rPr>
        <w:t>špecifikácie podľa prílohy č. 1 zmluvy</w:t>
      </w:r>
      <w:r w:rsidR="004003BF" w:rsidRPr="00D3461E">
        <w:rPr>
          <w:rFonts w:ascii="Arial Narrow" w:hAnsi="Arial Narrow" w:cs="Calibri"/>
          <w:szCs w:val="24"/>
        </w:rPr>
        <w:t>.</w:t>
      </w:r>
    </w:p>
    <w:p w14:paraId="67D67737" w14:textId="77777777" w:rsidR="00FC2417" w:rsidRPr="00D3461E" w:rsidRDefault="00FC2417" w:rsidP="006E6235">
      <w:pPr>
        <w:pStyle w:val="CTL"/>
        <w:numPr>
          <w:ilvl w:val="1"/>
          <w:numId w:val="5"/>
        </w:numPr>
        <w:spacing w:after="60" w:line="24" w:lineRule="atLeast"/>
        <w:ind w:left="567" w:hanging="567"/>
        <w:rPr>
          <w:rFonts w:ascii="Arial Narrow" w:hAnsi="Arial Narrow" w:cs="Calibri"/>
          <w:szCs w:val="24"/>
        </w:rPr>
      </w:pPr>
      <w:r w:rsidRPr="00D3461E">
        <w:rPr>
          <w:rFonts w:ascii="Arial Narrow" w:hAnsi="Arial Narrow" w:cs="Calibri"/>
          <w:szCs w:val="24"/>
        </w:rPr>
        <w:t>Kupujúci je povinný:</w:t>
      </w:r>
    </w:p>
    <w:p w14:paraId="29A85F7C" w14:textId="5848C57E" w:rsidR="00FC2417" w:rsidRPr="00D3461E"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D3461E">
        <w:rPr>
          <w:rFonts w:ascii="Arial Narrow" w:hAnsi="Arial Narrow" w:cs="Calibri"/>
          <w:szCs w:val="24"/>
        </w:rPr>
        <w:t>prebrať bezchybný predmet zmluvy v</w:t>
      </w:r>
      <w:r w:rsidR="002761BF" w:rsidRPr="00D3461E">
        <w:rPr>
          <w:rFonts w:ascii="Arial Narrow" w:hAnsi="Arial Narrow" w:cs="Calibri"/>
          <w:szCs w:val="24"/>
        </w:rPr>
        <w:t xml:space="preserve"> deň </w:t>
      </w:r>
      <w:r w:rsidR="008808C4" w:rsidRPr="00D3461E">
        <w:rPr>
          <w:rFonts w:ascii="Arial Narrow" w:hAnsi="Arial Narrow" w:cs="Calibri"/>
          <w:szCs w:val="24"/>
        </w:rPr>
        <w:t xml:space="preserve">dodania, ktorý mu predávajúci </w:t>
      </w:r>
      <w:r w:rsidR="002761BF" w:rsidRPr="00D3461E">
        <w:rPr>
          <w:rFonts w:ascii="Arial Narrow" w:hAnsi="Arial Narrow" w:cs="Calibri"/>
          <w:szCs w:val="24"/>
        </w:rPr>
        <w:t>oznám</w:t>
      </w:r>
      <w:r w:rsidR="008808C4" w:rsidRPr="00D3461E">
        <w:rPr>
          <w:rFonts w:ascii="Arial Narrow" w:hAnsi="Arial Narrow" w:cs="Calibri"/>
          <w:szCs w:val="24"/>
        </w:rPr>
        <w:t>i</w:t>
      </w:r>
      <w:r w:rsidRPr="00D3461E">
        <w:rPr>
          <w:rFonts w:ascii="Arial Narrow" w:hAnsi="Arial Narrow" w:cs="Calibri"/>
          <w:szCs w:val="24"/>
        </w:rPr>
        <w:t xml:space="preserve"> podľa článku </w:t>
      </w:r>
      <w:r w:rsidR="003E2B86" w:rsidRPr="00D3461E">
        <w:rPr>
          <w:rFonts w:ascii="Arial Narrow" w:hAnsi="Arial Narrow" w:cs="Calibri"/>
          <w:szCs w:val="24"/>
        </w:rPr>
        <w:t>I</w:t>
      </w:r>
      <w:r w:rsidRPr="00D3461E">
        <w:rPr>
          <w:rFonts w:ascii="Arial Narrow" w:hAnsi="Arial Narrow" w:cs="Calibri"/>
          <w:szCs w:val="24"/>
        </w:rPr>
        <w:t xml:space="preserve">V. </w:t>
      </w:r>
      <w:r w:rsidR="00F50D9F" w:rsidRPr="00D3461E">
        <w:rPr>
          <w:rFonts w:ascii="Arial Narrow" w:hAnsi="Arial Narrow" w:cs="Calibri"/>
          <w:szCs w:val="24"/>
        </w:rPr>
        <w:t xml:space="preserve">bod </w:t>
      </w:r>
      <w:r w:rsidR="00D43B58" w:rsidRPr="00D3461E">
        <w:rPr>
          <w:rFonts w:ascii="Arial Narrow" w:hAnsi="Arial Narrow" w:cs="Calibri"/>
          <w:szCs w:val="24"/>
        </w:rPr>
        <w:t>4</w:t>
      </w:r>
      <w:r w:rsidR="00F50D9F" w:rsidRPr="00D3461E">
        <w:rPr>
          <w:rFonts w:ascii="Arial Narrow" w:hAnsi="Arial Narrow" w:cs="Calibri"/>
          <w:szCs w:val="24"/>
        </w:rPr>
        <w:t>.</w:t>
      </w:r>
      <w:r w:rsidR="007F32BF" w:rsidRPr="00D3461E">
        <w:rPr>
          <w:rFonts w:ascii="Arial Narrow" w:hAnsi="Arial Narrow" w:cs="Calibri"/>
          <w:szCs w:val="24"/>
        </w:rPr>
        <w:t>6</w:t>
      </w:r>
      <w:r w:rsidR="00F50D9F" w:rsidRPr="00D3461E">
        <w:rPr>
          <w:rFonts w:ascii="Arial Narrow" w:hAnsi="Arial Narrow" w:cs="Calibri"/>
          <w:szCs w:val="24"/>
        </w:rPr>
        <w:t xml:space="preserve"> tejto zmluvy</w:t>
      </w:r>
      <w:r w:rsidRPr="00D3461E">
        <w:rPr>
          <w:rFonts w:ascii="Arial Narrow" w:hAnsi="Arial Narrow" w:cs="Calibri"/>
          <w:szCs w:val="24"/>
        </w:rPr>
        <w:t>,</w:t>
      </w:r>
    </w:p>
    <w:p w14:paraId="315F7B64" w14:textId="1665D36F" w:rsidR="00E80D00" w:rsidRPr="00D3461E" w:rsidRDefault="00FC2417" w:rsidP="00E80D00">
      <w:pPr>
        <w:pStyle w:val="CTL"/>
        <w:numPr>
          <w:ilvl w:val="1"/>
          <w:numId w:val="6"/>
        </w:numPr>
        <w:tabs>
          <w:tab w:val="left" w:pos="708"/>
        </w:tabs>
        <w:spacing w:after="60" w:line="24" w:lineRule="atLeast"/>
        <w:ind w:left="1843" w:hanging="425"/>
        <w:rPr>
          <w:rFonts w:ascii="Arial Narrow" w:hAnsi="Arial Narrow" w:cs="Calibri"/>
          <w:szCs w:val="24"/>
        </w:rPr>
      </w:pPr>
      <w:r w:rsidRPr="00D3461E">
        <w:rPr>
          <w:rFonts w:ascii="Arial Narrow" w:hAnsi="Arial Narrow" w:cs="Calibri"/>
          <w:szCs w:val="24"/>
        </w:rPr>
        <w:t xml:space="preserve">riadne a včas zaplatiť kúpnu cenu dohodnutú v článku V. </w:t>
      </w:r>
      <w:r w:rsidR="00F50D9F" w:rsidRPr="00D3461E">
        <w:rPr>
          <w:rFonts w:ascii="Arial Narrow" w:hAnsi="Arial Narrow" w:cs="Calibri"/>
          <w:szCs w:val="24"/>
        </w:rPr>
        <w:t xml:space="preserve">tejto </w:t>
      </w:r>
      <w:r w:rsidRPr="00D3461E">
        <w:rPr>
          <w:rFonts w:ascii="Arial Narrow" w:hAnsi="Arial Narrow" w:cs="Calibri"/>
          <w:szCs w:val="24"/>
        </w:rPr>
        <w:t>zmluvy.</w:t>
      </w:r>
    </w:p>
    <w:p w14:paraId="5B6CF71B" w14:textId="338A3213" w:rsidR="00E80D00" w:rsidRPr="00FA31CD" w:rsidRDefault="002B2EDD" w:rsidP="002B2EDD">
      <w:pPr>
        <w:pStyle w:val="CTL"/>
        <w:numPr>
          <w:ilvl w:val="0"/>
          <w:numId w:val="0"/>
        </w:numPr>
        <w:tabs>
          <w:tab w:val="left" w:pos="708"/>
        </w:tabs>
        <w:spacing w:after="60" w:line="24" w:lineRule="atLeast"/>
        <w:ind w:left="705" w:hanging="705"/>
        <w:rPr>
          <w:rFonts w:ascii="Arial Narrow" w:hAnsi="Arial Narrow"/>
          <w:szCs w:val="24"/>
        </w:rPr>
      </w:pPr>
      <w:r w:rsidRPr="00D3461E">
        <w:rPr>
          <w:rFonts w:ascii="Arial Narrow" w:hAnsi="Arial Narrow" w:cs="Calibri"/>
          <w:szCs w:val="24"/>
        </w:rPr>
        <w:t>7.</w:t>
      </w:r>
      <w:r w:rsidRPr="00FA31CD">
        <w:rPr>
          <w:rFonts w:ascii="Arial Narrow" w:hAnsi="Arial Narrow"/>
          <w:szCs w:val="24"/>
        </w:rPr>
        <w:t>4.</w:t>
      </w:r>
      <w:r w:rsidRPr="00FA31CD">
        <w:rPr>
          <w:rFonts w:ascii="Arial Narrow" w:hAnsi="Arial Narrow"/>
          <w:szCs w:val="24"/>
        </w:rPr>
        <w:tab/>
        <w:t>Kupujúci má právo v prípade pochybností o kvalite predmetu zmluvy si vyžiadať vzorku</w:t>
      </w:r>
      <w:r w:rsidR="007F1800" w:rsidRPr="00FA31CD">
        <w:rPr>
          <w:rFonts w:ascii="Arial Narrow" w:hAnsi="Arial Narrow"/>
          <w:szCs w:val="24"/>
        </w:rPr>
        <w:t xml:space="preserve"> ktorejkoľvek</w:t>
      </w:r>
      <w:r w:rsidRPr="00FA31CD">
        <w:rPr>
          <w:rFonts w:ascii="Arial Narrow" w:hAnsi="Arial Narrow"/>
          <w:szCs w:val="24"/>
        </w:rPr>
        <w:t xml:space="preserve"> časti predmetu zmluvy na otestovanie, čo mu je predávajúci povinný poskytnúť do piatich (5) pracovných dní.</w:t>
      </w:r>
    </w:p>
    <w:p w14:paraId="0C7AE944" w14:textId="4AAFF27A" w:rsidR="002B2EDD" w:rsidRPr="00FA31CD" w:rsidRDefault="002B2EDD" w:rsidP="002B2EDD">
      <w:pPr>
        <w:pStyle w:val="CTL"/>
        <w:numPr>
          <w:ilvl w:val="0"/>
          <w:numId w:val="0"/>
        </w:numPr>
        <w:tabs>
          <w:tab w:val="left" w:pos="708"/>
        </w:tabs>
        <w:spacing w:after="60" w:line="24" w:lineRule="atLeast"/>
        <w:ind w:left="705" w:hanging="705"/>
        <w:rPr>
          <w:rFonts w:ascii="Arial Narrow" w:hAnsi="Arial Narrow"/>
          <w:szCs w:val="24"/>
        </w:rPr>
      </w:pPr>
      <w:r w:rsidRPr="00FA31CD">
        <w:rPr>
          <w:rFonts w:ascii="Arial Narrow" w:hAnsi="Arial Narrow"/>
          <w:szCs w:val="24"/>
        </w:rPr>
        <w:t>7.5</w:t>
      </w:r>
      <w:r w:rsidRPr="00FA31CD">
        <w:rPr>
          <w:rFonts w:ascii="Arial Narrow" w:hAnsi="Arial Narrow"/>
          <w:szCs w:val="24"/>
        </w:rPr>
        <w:tab/>
        <w:t>Ak má kupujúci odôvodnenú pochybnosť o tom, že dodaná vzorka predmetu zmluvy nezodpovedá požadovanej špecifikácií, predávajúci zabezpečí na svoje náklady preukázanie zhody s ponúkanou špecifikáciou, obvyklým spôsobom, treťou nezávislou odbornou stranou, ktorá má oprávnenie takúto zhodu preukázať, do troch (3) pracovných dní od doručenia žiadosti o preukázanie zhody predmetu zmluvy. Originalitu môže potvrdiť aj výrobca príslušných periférnych zariadení, alebo jeho zástupca pre Slovenskú republiku.</w:t>
      </w:r>
    </w:p>
    <w:p w14:paraId="02E85A1D" w14:textId="77777777" w:rsidR="002B2EDD" w:rsidRPr="00E80D00" w:rsidRDefault="002B2EDD" w:rsidP="002B2EDD">
      <w:pPr>
        <w:pStyle w:val="CTL"/>
        <w:numPr>
          <w:ilvl w:val="0"/>
          <w:numId w:val="0"/>
        </w:numPr>
        <w:tabs>
          <w:tab w:val="left" w:pos="708"/>
        </w:tabs>
        <w:spacing w:after="60" w:line="24" w:lineRule="atLeast"/>
        <w:ind w:left="705" w:hanging="705"/>
        <w:rPr>
          <w:rFonts w:ascii="Arial Narrow" w:hAnsi="Arial Narrow" w:cs="Calibri"/>
          <w:szCs w:val="24"/>
        </w:rPr>
      </w:pPr>
    </w:p>
    <w:p w14:paraId="73411025" w14:textId="77777777" w:rsidR="00FC2417" w:rsidRPr="00560622" w:rsidRDefault="00D43B58" w:rsidP="00154C42">
      <w:pPr>
        <w:pStyle w:val="CTLhead"/>
        <w:spacing w:line="24" w:lineRule="atLeast"/>
        <w:rPr>
          <w:rFonts w:ascii="Arial Narrow" w:hAnsi="Arial Narrow" w:cs="Calibri"/>
          <w:sz w:val="24"/>
          <w:szCs w:val="24"/>
        </w:rPr>
      </w:pPr>
      <w:r>
        <w:rPr>
          <w:rFonts w:ascii="Arial Narrow" w:hAnsi="Arial Narrow" w:cs="Calibri"/>
          <w:sz w:val="24"/>
          <w:szCs w:val="24"/>
        </w:rPr>
        <w:t>Článok XIII</w:t>
      </w:r>
      <w:r w:rsidR="00FC2417" w:rsidRPr="00560622">
        <w:rPr>
          <w:rFonts w:ascii="Arial Narrow" w:hAnsi="Arial Narrow" w:cs="Calibri"/>
          <w:sz w:val="24"/>
          <w:szCs w:val="24"/>
        </w:rPr>
        <w:t>.</w:t>
      </w:r>
    </w:p>
    <w:p w14:paraId="221544F1" w14:textId="77777777"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14:paraId="2502A1CD" w14:textId="77777777" w:rsidR="00FC2417" w:rsidRPr="00560622" w:rsidRDefault="00FC2417" w:rsidP="00E04073">
      <w:pPr>
        <w:pStyle w:val="CTL"/>
        <w:numPr>
          <w:ilvl w:val="1"/>
          <w:numId w:val="7"/>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14:paraId="7105FD8D" w14:textId="77777777" w:rsidR="00FC2417" w:rsidRPr="00560622"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Pr="00560622">
        <w:rPr>
          <w:rFonts w:ascii="Arial Narrow" w:hAnsi="Arial Narrow" w:cs="Calibri"/>
          <w:sz w:val="24"/>
          <w:szCs w:val="24"/>
        </w:rPr>
        <w:t xml:space="preserve">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0,05 % z</w:t>
      </w:r>
      <w:r w:rsidR="00187522" w:rsidRPr="00560622">
        <w:rPr>
          <w:rFonts w:ascii="Arial Narrow" w:hAnsi="Arial Narrow" w:cs="Calibri"/>
          <w:sz w:val="24"/>
          <w:szCs w:val="24"/>
        </w:rPr>
        <w:t> </w:t>
      </w:r>
      <w:r w:rsidR="008808C4" w:rsidRPr="00560622">
        <w:rPr>
          <w:rFonts w:ascii="Arial Narrow" w:hAnsi="Arial Narrow" w:cs="Calibri"/>
          <w:sz w:val="24"/>
          <w:szCs w:val="24"/>
        </w:rPr>
        <w:t>ceny</w:t>
      </w:r>
      <w:r w:rsidR="00187522" w:rsidRPr="00560622">
        <w:rPr>
          <w:rFonts w:ascii="Arial Narrow" w:hAnsi="Arial Narrow" w:cs="Calibri"/>
          <w:sz w:val="24"/>
          <w:szCs w:val="24"/>
        </w:rPr>
        <w:t xml:space="preserve"> celého</w:t>
      </w:r>
      <w:r w:rsidR="008808C4" w:rsidRPr="00560622">
        <w:rPr>
          <w:rFonts w:ascii="Arial Narrow" w:hAnsi="Arial Narrow" w:cs="Calibri"/>
          <w:sz w:val="24"/>
          <w:szCs w:val="24"/>
        </w:rPr>
        <w:t xml:space="preserve"> </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r w:rsidRPr="00560622">
        <w:rPr>
          <w:rFonts w:ascii="Arial Narrow" w:hAnsi="Arial Narrow" w:cs="Calibri"/>
          <w:sz w:val="24"/>
          <w:szCs w:val="24"/>
        </w:rPr>
        <w:t xml:space="preserve"> </w:t>
      </w:r>
    </w:p>
    <w:p w14:paraId="0DDD0063" w14:textId="77777777" w:rsidR="004F1B98" w:rsidRPr="00560622"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187522" w:rsidRPr="00560622">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r w:rsidR="00CE13E9" w:rsidRPr="00560622">
        <w:rPr>
          <w:rFonts w:ascii="Arial Narrow" w:hAnsi="Arial Narrow" w:cs="Calibri"/>
          <w:sz w:val="24"/>
          <w:szCs w:val="24"/>
        </w:rPr>
        <w:t xml:space="preserve">vadného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187522" w:rsidRPr="00560622">
        <w:rPr>
          <w:rFonts w:ascii="Arial Narrow" w:hAnsi="Arial Narrow" w:cs="Calibri"/>
          <w:sz w:val="24"/>
          <w:szCs w:val="24"/>
        </w:rPr>
        <w:t xml:space="preserve"> </w:t>
      </w:r>
      <w:r w:rsidRPr="00560622">
        <w:rPr>
          <w:rFonts w:ascii="Arial Narrow" w:hAnsi="Arial Narrow" w:cs="Calibri"/>
          <w:sz w:val="24"/>
          <w:szCs w:val="24"/>
        </w:rPr>
        <w:t>za každý aj začatý deň omeškania.</w:t>
      </w:r>
    </w:p>
    <w:p w14:paraId="2AA48B6A" w14:textId="77777777" w:rsidR="008B7A63" w:rsidRPr="008B7A63" w:rsidRDefault="00FC2417"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8B7A63">
        <w:rPr>
          <w:rFonts w:ascii="Arial Narrow" w:hAnsi="Arial Narrow" w:cs="Calibri"/>
          <w:sz w:val="24"/>
          <w:szCs w:val="24"/>
        </w:rPr>
        <w:t xml:space="preserve">za omeškanie </w:t>
      </w:r>
      <w:r w:rsidR="007B453C" w:rsidRPr="008B7A63">
        <w:rPr>
          <w:rFonts w:ascii="Arial Narrow" w:hAnsi="Arial Narrow" w:cs="Calibri"/>
          <w:sz w:val="24"/>
          <w:szCs w:val="24"/>
        </w:rPr>
        <w:t>k</w:t>
      </w:r>
      <w:r w:rsidRPr="008B7A63">
        <w:rPr>
          <w:rFonts w:ascii="Arial Narrow" w:hAnsi="Arial Narrow" w:cs="Calibri"/>
          <w:sz w:val="24"/>
          <w:szCs w:val="24"/>
        </w:rPr>
        <w:t xml:space="preserve">upujúceho so zaplatením kúpnej ceny je </w:t>
      </w:r>
      <w:r w:rsidR="007B453C" w:rsidRPr="008B7A63">
        <w:rPr>
          <w:rFonts w:ascii="Arial Narrow" w:hAnsi="Arial Narrow" w:cs="Calibri"/>
          <w:sz w:val="24"/>
          <w:szCs w:val="24"/>
        </w:rPr>
        <w:t>p</w:t>
      </w:r>
      <w:r w:rsidRPr="008B7A63">
        <w:rPr>
          <w:rFonts w:ascii="Arial Narrow" w:hAnsi="Arial Narrow" w:cs="Calibri"/>
          <w:sz w:val="24"/>
          <w:szCs w:val="24"/>
        </w:rPr>
        <w:t>redávajúci oprávnený uplatniť si</w:t>
      </w:r>
      <w:r w:rsidR="00554EC0" w:rsidRPr="008B7A63">
        <w:rPr>
          <w:rFonts w:ascii="Arial Narrow" w:hAnsi="Arial Narrow" w:cs="Calibri"/>
          <w:sz w:val="24"/>
          <w:szCs w:val="24"/>
        </w:rPr>
        <w:t xml:space="preserve"> zákonný</w:t>
      </w:r>
      <w:r w:rsidRPr="008B7A63">
        <w:rPr>
          <w:rFonts w:ascii="Arial Narrow" w:hAnsi="Arial Narrow" w:cs="Calibri"/>
          <w:sz w:val="24"/>
          <w:szCs w:val="24"/>
        </w:rPr>
        <w:t xml:space="preserve"> úrok z omeškania z nezaplatenej ceny</w:t>
      </w:r>
      <w:r w:rsidR="00503DEC" w:rsidRPr="008B7A63">
        <w:rPr>
          <w:rFonts w:ascii="Arial Narrow" w:hAnsi="Arial Narrow" w:cs="Calibri"/>
          <w:sz w:val="24"/>
          <w:szCs w:val="24"/>
        </w:rPr>
        <w:t xml:space="preserve"> za každý</w:t>
      </w:r>
      <w:r w:rsidR="00554EC0" w:rsidRPr="008B7A63">
        <w:rPr>
          <w:rFonts w:ascii="Arial Narrow" w:hAnsi="Arial Narrow" w:cs="Calibri"/>
          <w:sz w:val="24"/>
          <w:szCs w:val="24"/>
        </w:rPr>
        <w:t xml:space="preserve"> aj začatý</w:t>
      </w:r>
      <w:r w:rsidR="00503DEC" w:rsidRPr="008B7A63">
        <w:rPr>
          <w:rFonts w:ascii="Arial Narrow" w:hAnsi="Arial Narrow" w:cs="Calibri"/>
          <w:sz w:val="24"/>
          <w:szCs w:val="24"/>
        </w:rPr>
        <w:t xml:space="preserve"> deň omeškania,</w:t>
      </w:r>
    </w:p>
    <w:p w14:paraId="49F7ECB7" w14:textId="0031072F" w:rsidR="008B7A63" w:rsidRPr="005C4D3C" w:rsidRDefault="008B7A63"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color w:val="000000" w:themeColor="text1"/>
          <w:sz w:val="24"/>
          <w:szCs w:val="24"/>
        </w:rPr>
      </w:pPr>
      <w:r w:rsidRPr="005C4D3C">
        <w:rPr>
          <w:rFonts w:ascii="Arial Narrow" w:hAnsi="Arial Narrow" w:cs="Calibri"/>
          <w:color w:val="000000" w:themeColor="text1"/>
          <w:sz w:val="24"/>
          <w:szCs w:val="24"/>
        </w:rPr>
        <w:t xml:space="preserve">v prípade nepravdivosti vyhlásenia Predávajúceho, ktoré je uvedené v bode </w:t>
      </w:r>
      <w:r w:rsidR="002672D5" w:rsidRPr="005C4D3C">
        <w:rPr>
          <w:rFonts w:ascii="Arial Narrow" w:hAnsi="Arial Narrow" w:cs="Calibri"/>
          <w:color w:val="000000" w:themeColor="text1"/>
          <w:sz w:val="24"/>
          <w:szCs w:val="24"/>
        </w:rPr>
        <w:t>4</w:t>
      </w:r>
      <w:r w:rsidRPr="005C4D3C">
        <w:rPr>
          <w:rFonts w:ascii="Arial Narrow" w:hAnsi="Arial Narrow" w:cs="Calibri"/>
          <w:color w:val="000000" w:themeColor="text1"/>
          <w:sz w:val="24"/>
          <w:szCs w:val="24"/>
        </w:rPr>
        <w:t xml:space="preserve">.17. tejto zmluvy, je Predávajúci povinný zaplatiť Kupujúcemu zmluvnú pokutu vo výške 30 000,-EUR.  </w:t>
      </w:r>
    </w:p>
    <w:p w14:paraId="2C46C864" w14:textId="77777777" w:rsidR="008B7A63" w:rsidRPr="00560622" w:rsidRDefault="008B7A63" w:rsidP="005C4D3C">
      <w:pPr>
        <w:pStyle w:val="Odsekzoznamu"/>
        <w:tabs>
          <w:tab w:val="clear" w:pos="2160"/>
          <w:tab w:val="clear" w:pos="2880"/>
          <w:tab w:val="clear" w:pos="4500"/>
          <w:tab w:val="left" w:pos="720"/>
        </w:tabs>
        <w:spacing w:after="60" w:line="24" w:lineRule="atLeast"/>
        <w:ind w:left="1440"/>
        <w:jc w:val="both"/>
        <w:rPr>
          <w:rFonts w:ascii="Arial Narrow" w:hAnsi="Arial Narrow" w:cs="Calibri"/>
          <w:sz w:val="24"/>
          <w:szCs w:val="24"/>
        </w:rPr>
      </w:pPr>
    </w:p>
    <w:p w14:paraId="188EA7FB" w14:textId="77777777" w:rsidR="00582DCF" w:rsidRPr="00560622"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 xml:space="preserve">redávajúcim nezaniká nárok </w:t>
      </w:r>
      <w:r w:rsidR="00CE13E9" w:rsidRPr="00560622">
        <w:rPr>
          <w:rFonts w:ascii="Arial Narrow" w:hAnsi="Arial Narrow" w:cs="Calibri"/>
          <w:szCs w:val="24"/>
        </w:rPr>
        <w:t>k</w:t>
      </w:r>
      <w:r w:rsidRPr="00560622">
        <w:rPr>
          <w:rFonts w:ascii="Arial Narrow" w:hAnsi="Arial Narrow" w:cs="Calibri"/>
          <w:szCs w:val="24"/>
        </w:rPr>
        <w:t>upujúceho na prípadnú náhradu škody, ktorá vznikla v príčinnej súvislosti s porušením zmluvnej povinnosti, za ktorú je uplatňovaná zmluvná pokuta.</w:t>
      </w:r>
    </w:p>
    <w:p w14:paraId="33CF0673" w14:textId="77777777" w:rsidR="001F49E2" w:rsidRPr="00560622" w:rsidRDefault="0077096A" w:rsidP="00E04073">
      <w:pPr>
        <w:pStyle w:val="CTL"/>
        <w:numPr>
          <w:ilvl w:val="1"/>
          <w:numId w:val="7"/>
        </w:numPr>
        <w:tabs>
          <w:tab w:val="left" w:pos="567"/>
        </w:tabs>
        <w:spacing w:after="0" w:line="24" w:lineRule="atLeast"/>
        <w:ind w:left="567" w:hanging="567"/>
        <w:rPr>
          <w:rFonts w:ascii="Arial Narrow" w:hAnsi="Arial Narrow" w:cs="Calibri"/>
          <w:szCs w:val="24"/>
        </w:rPr>
      </w:pPr>
      <w:r w:rsidRPr="00560622">
        <w:rPr>
          <w:rFonts w:ascii="Arial Narrow" w:hAnsi="Arial Narrow" w:cs="Calibri"/>
          <w:szCs w:val="24"/>
        </w:rPr>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okolnosťami 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tridsiatich</w:t>
      </w:r>
      <w:r w:rsidR="00FC2417" w:rsidRPr="00560622">
        <w:rPr>
          <w:rFonts w:ascii="Arial Narrow" w:hAnsi="Arial Narrow" w:cs="Calibri"/>
          <w:szCs w:val="24"/>
        </w:rPr>
        <w:t xml:space="preserve"> </w:t>
      </w:r>
      <w:r w:rsidR="00582DCF" w:rsidRPr="00560622">
        <w:rPr>
          <w:rFonts w:ascii="Arial Narrow" w:hAnsi="Arial Narrow" w:cs="Calibri"/>
          <w:szCs w:val="24"/>
        </w:rPr>
        <w:t>(</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FC2417" w:rsidRPr="00560622">
        <w:rPr>
          <w:rFonts w:ascii="Arial Narrow" w:hAnsi="Arial Narrow" w:cs="Calibri"/>
          <w:szCs w:val="24"/>
        </w:rPr>
        <w:t xml:space="preserve">. </w:t>
      </w:r>
    </w:p>
    <w:p w14:paraId="28374172" w14:textId="6772325F" w:rsidR="001F49E2" w:rsidRDefault="001F49E2" w:rsidP="001F49E2">
      <w:pPr>
        <w:pStyle w:val="CTL"/>
        <w:numPr>
          <w:ilvl w:val="0"/>
          <w:numId w:val="0"/>
        </w:numPr>
        <w:tabs>
          <w:tab w:val="left" w:pos="567"/>
        </w:tabs>
        <w:spacing w:after="240" w:line="24" w:lineRule="atLeast"/>
        <w:ind w:left="567"/>
        <w:rPr>
          <w:rFonts w:ascii="Arial Narrow" w:hAnsi="Arial Narrow" w:cs="Calibri"/>
          <w:szCs w:val="24"/>
        </w:rPr>
      </w:pPr>
    </w:p>
    <w:p w14:paraId="6AD679D2" w14:textId="77777777" w:rsidR="00FC2417" w:rsidRPr="00E42DA8" w:rsidRDefault="00E04073" w:rsidP="00E42DA8">
      <w:pPr>
        <w:tabs>
          <w:tab w:val="clear" w:pos="2160"/>
          <w:tab w:val="clear" w:pos="2880"/>
          <w:tab w:val="clear" w:pos="4500"/>
        </w:tabs>
        <w:spacing w:after="120" w:line="24" w:lineRule="atLeast"/>
        <w:jc w:val="center"/>
        <w:rPr>
          <w:rFonts w:ascii="Arial Narrow" w:hAnsi="Arial Narrow" w:cs="Calibri"/>
          <w:b/>
          <w:sz w:val="24"/>
          <w:szCs w:val="24"/>
        </w:rPr>
      </w:pPr>
      <w:r w:rsidRPr="00E42DA8">
        <w:rPr>
          <w:rFonts w:ascii="Arial Narrow" w:hAnsi="Arial Narrow" w:cs="Calibri"/>
          <w:b/>
          <w:sz w:val="24"/>
          <w:szCs w:val="24"/>
        </w:rPr>
        <w:t xml:space="preserve">Článok </w:t>
      </w:r>
      <w:r w:rsidR="00D43B58" w:rsidRPr="00E42DA8">
        <w:rPr>
          <w:rFonts w:ascii="Arial Narrow" w:hAnsi="Arial Narrow" w:cs="Calibri"/>
          <w:b/>
          <w:sz w:val="24"/>
          <w:szCs w:val="24"/>
        </w:rPr>
        <w:t>I</w:t>
      </w:r>
      <w:r w:rsidR="00FC2417" w:rsidRPr="00E42DA8">
        <w:rPr>
          <w:rFonts w:ascii="Arial Narrow" w:hAnsi="Arial Narrow" w:cs="Calibri"/>
          <w:b/>
          <w:sz w:val="24"/>
          <w:szCs w:val="24"/>
        </w:rPr>
        <w:t>X.</w:t>
      </w:r>
    </w:p>
    <w:p w14:paraId="410C4B19" w14:textId="03DBEC09" w:rsidR="00FC2417" w:rsidRPr="00560622" w:rsidRDefault="00582DCF" w:rsidP="00E04073">
      <w:pPr>
        <w:tabs>
          <w:tab w:val="clear" w:pos="2160"/>
          <w:tab w:val="clear" w:pos="2880"/>
          <w:tab w:val="clear" w:pos="4500"/>
        </w:tabs>
        <w:spacing w:after="120" w:line="24" w:lineRule="atLeast"/>
        <w:jc w:val="center"/>
        <w:rPr>
          <w:rFonts w:ascii="Arial Narrow" w:hAnsi="Arial Narrow" w:cs="Calibri"/>
          <w:b/>
          <w:sz w:val="24"/>
          <w:szCs w:val="24"/>
        </w:rPr>
      </w:pPr>
      <w:r w:rsidRPr="00560622">
        <w:rPr>
          <w:rFonts w:ascii="Arial Narrow" w:hAnsi="Arial Narrow" w:cs="Calibri"/>
          <w:b/>
          <w:sz w:val="24"/>
          <w:szCs w:val="24"/>
        </w:rPr>
        <w:t>S</w:t>
      </w:r>
      <w:r w:rsidR="00554EC0" w:rsidRPr="00560622">
        <w:rPr>
          <w:rFonts w:ascii="Arial Narrow" w:hAnsi="Arial Narrow" w:cs="Calibri"/>
          <w:b/>
          <w:sz w:val="24"/>
          <w:szCs w:val="24"/>
        </w:rPr>
        <w:t>kon</w:t>
      </w:r>
      <w:r w:rsidRPr="00560622">
        <w:rPr>
          <w:rFonts w:ascii="Arial Narrow" w:hAnsi="Arial Narrow" w:cs="Calibri"/>
          <w:b/>
          <w:sz w:val="24"/>
          <w:szCs w:val="24"/>
        </w:rPr>
        <w:t>č</w:t>
      </w:r>
      <w:r w:rsidR="00554EC0" w:rsidRPr="00560622">
        <w:rPr>
          <w:rFonts w:ascii="Arial Narrow" w:hAnsi="Arial Narrow" w:cs="Calibri"/>
          <w:b/>
          <w:sz w:val="24"/>
          <w:szCs w:val="24"/>
        </w:rPr>
        <w:t>enie</w:t>
      </w:r>
      <w:r w:rsidR="00FC2417" w:rsidRPr="00560622">
        <w:rPr>
          <w:rFonts w:ascii="Arial Narrow" w:hAnsi="Arial Narrow" w:cs="Calibri"/>
          <w:b/>
          <w:sz w:val="24"/>
          <w:szCs w:val="24"/>
        </w:rPr>
        <w:t xml:space="preserve"> zmluvy</w:t>
      </w:r>
    </w:p>
    <w:p w14:paraId="0FA9E7CF" w14:textId="77777777" w:rsidR="00FC2417" w:rsidRPr="00560622"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lastRenderedPageBreak/>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77777777"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p>
    <w:p w14:paraId="17E53E33"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 </w:t>
      </w:r>
      <w:r w:rsidR="00E04073" w:rsidRPr="00560622">
        <w:rPr>
          <w:rFonts w:ascii="Arial Narrow" w:hAnsi="Arial Narrow" w:cs="Calibri"/>
          <w:sz w:val="24"/>
          <w:szCs w:val="24"/>
        </w:rPr>
        <w:t>záhlaví</w:t>
      </w:r>
      <w:r w:rsidR="00DA7BC4" w:rsidRPr="00560622">
        <w:rPr>
          <w:rFonts w:ascii="Arial Narrow" w:hAnsi="Arial Narrow" w:cs="Calibri"/>
          <w:sz w:val="24"/>
          <w:szCs w:val="24"/>
        </w:rPr>
        <w:t xml:space="preserve"> </w:t>
      </w:r>
      <w:r w:rsidR="00E04073" w:rsidRPr="00560622">
        <w:rPr>
          <w:rFonts w:ascii="Arial Narrow" w:hAnsi="Arial Narrow" w:cs="Calibri"/>
          <w:sz w:val="24"/>
          <w:szCs w:val="24"/>
        </w:rPr>
        <w:t xml:space="preserve">tejto </w:t>
      </w:r>
      <w:r w:rsidR="00DA7BC4" w:rsidRPr="00560622">
        <w:rPr>
          <w:rFonts w:ascii="Arial Narrow" w:hAnsi="Arial Narrow" w:cs="Calibri"/>
          <w:sz w:val="24"/>
          <w:szCs w:val="24"/>
        </w:rPr>
        <w:t>zmluve</w:t>
      </w:r>
      <w:r w:rsidRPr="00560622">
        <w:rPr>
          <w:rFonts w:ascii="Arial Narrow" w:hAnsi="Arial Narrow" w:cs="Calibri"/>
          <w:sz w:val="24"/>
          <w:szCs w:val="24"/>
        </w:rPr>
        <w:t>.</w:t>
      </w:r>
    </w:p>
    <w:p w14:paraId="508FE499"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14:paraId="5DA3FF09"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t>ak kúpna cena bude fakturovaná v rozpore s podmienkami dohodnutými v tejto zmluve,</w:t>
      </w:r>
    </w:p>
    <w:p w14:paraId="777BEB76"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t>Predávajúci dodá Kupujúcemu predmet zmluvy takých parametrov, ktoré sú v rozpore s touto zmluvou,</w:t>
      </w:r>
    </w:p>
    <w:p w14:paraId="6804FCFC" w14:textId="77777777" w:rsidR="00D5473D"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797" w:hanging="663"/>
        <w:jc w:val="both"/>
        <w:rPr>
          <w:rFonts w:ascii="Arial Narrow" w:hAnsi="Arial Narrow" w:cs="Calibri"/>
          <w:sz w:val="24"/>
          <w:szCs w:val="24"/>
        </w:rPr>
      </w:pPr>
      <w:r w:rsidRPr="00560622">
        <w:rPr>
          <w:rFonts w:ascii="Arial Narrow" w:hAnsi="Arial Narrow" w:cs="Calibri"/>
          <w:sz w:val="24"/>
          <w:szCs w:val="24"/>
        </w:rPr>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 splatnosti</w:t>
      </w:r>
      <w:r w:rsidR="00D5473D" w:rsidRPr="00560622">
        <w:rPr>
          <w:rFonts w:ascii="Arial Narrow" w:hAnsi="Arial Narrow" w:cs="Calibri"/>
          <w:sz w:val="24"/>
          <w:szCs w:val="24"/>
        </w:rPr>
        <w:t>,</w:t>
      </w:r>
    </w:p>
    <w:p w14:paraId="226A37C6" w14:textId="7DC2E94D" w:rsidR="00D5473D" w:rsidRPr="00560622"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560622">
        <w:rPr>
          <w:rFonts w:ascii="Arial Narrow" w:hAnsi="Arial Narrow"/>
          <w:bCs/>
          <w:sz w:val="24"/>
          <w:szCs w:val="24"/>
        </w:rPr>
        <w:t xml:space="preserve">predávajúci poruší </w:t>
      </w:r>
      <w:r w:rsidRPr="00560622">
        <w:rPr>
          <w:rFonts w:ascii="Arial Narrow" w:hAnsi="Arial Narrow"/>
          <w:sz w:val="24"/>
          <w:szCs w:val="24"/>
        </w:rPr>
        <w:t xml:space="preserve">jeho </w:t>
      </w:r>
      <w:r w:rsidR="00D5473D" w:rsidRPr="00560622">
        <w:rPr>
          <w:rFonts w:ascii="Arial Narrow" w:hAnsi="Arial Narrow"/>
          <w:sz w:val="24"/>
          <w:szCs w:val="24"/>
        </w:rPr>
        <w:t>povinnost</w:t>
      </w:r>
      <w:r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D5473D" w:rsidRPr="00560622">
        <w:rPr>
          <w:rFonts w:ascii="Arial Narrow" w:hAnsi="Arial Narrow"/>
          <w:sz w:val="24"/>
          <w:szCs w:val="24"/>
        </w:rPr>
        <w:t>.</w:t>
      </w:r>
      <w:r w:rsidR="00FB7C94">
        <w:rPr>
          <w:rFonts w:ascii="Arial Narrow" w:hAnsi="Arial Narrow"/>
          <w:sz w:val="24"/>
          <w:szCs w:val="24"/>
        </w:rPr>
        <w:t>9</w:t>
      </w:r>
      <w:r w:rsidR="00D5473D" w:rsidRPr="00560622">
        <w:rPr>
          <w:rFonts w:ascii="Arial Narrow" w:hAnsi="Arial Narrow"/>
          <w:sz w:val="24"/>
          <w:szCs w:val="24"/>
        </w:rPr>
        <w:t xml:space="preserve">. až </w:t>
      </w:r>
      <w:r w:rsidR="00D43B58">
        <w:rPr>
          <w:rFonts w:ascii="Arial Narrow" w:hAnsi="Arial Narrow"/>
          <w:sz w:val="24"/>
          <w:szCs w:val="24"/>
        </w:rPr>
        <w:t>4</w:t>
      </w:r>
      <w:r w:rsidR="00D5473D" w:rsidRPr="00560622">
        <w:rPr>
          <w:rFonts w:ascii="Arial Narrow" w:hAnsi="Arial Narrow"/>
          <w:sz w:val="24"/>
          <w:szCs w:val="24"/>
        </w:rPr>
        <w:t>.1</w:t>
      </w:r>
      <w:r w:rsidR="00FB7C94">
        <w:rPr>
          <w:rFonts w:ascii="Arial Narrow" w:hAnsi="Arial Narrow"/>
          <w:sz w:val="24"/>
          <w:szCs w:val="24"/>
        </w:rPr>
        <w:t>4</w:t>
      </w:r>
      <w:r w:rsidR="00D5473D" w:rsidRPr="00560622">
        <w:rPr>
          <w:rFonts w:ascii="Arial Narrow" w:hAnsi="Arial Narrow"/>
          <w:sz w:val="24"/>
          <w:szCs w:val="24"/>
        </w:rPr>
        <w:t>. tejto zmluvy.</w:t>
      </w:r>
    </w:p>
    <w:p w14:paraId="5FEA73CE"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p>
    <w:p w14:paraId="40698D9D" w14:textId="774F7FA0" w:rsidR="001F49E2"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Pre účely tejto zmluvy sa za vyššiu moc považujú udalosti, ktoré nie sú závislé od konania Zmluvných strán, a ktoré nemôžu Zmluvné strany ani predvídať ani nijakým spôsobom priamo ovplyvniť, </w:t>
      </w:r>
      <w:r w:rsidR="005D55E8" w:rsidRPr="00560622">
        <w:rPr>
          <w:rFonts w:ascii="Arial Narrow" w:hAnsi="Arial Narrow" w:cs="Calibri"/>
          <w:sz w:val="24"/>
          <w:szCs w:val="24"/>
        </w:rPr>
        <w:t xml:space="preserve">a to najmä </w:t>
      </w:r>
      <w:r w:rsidRPr="00560622">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2C6A8977" w14:textId="77777777"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t>Článok X.</w:t>
      </w:r>
    </w:p>
    <w:p w14:paraId="0E28745F" w14:textId="77777777"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 xml:space="preserve">Spoločné a záverečné ustanovenia </w:t>
      </w:r>
    </w:p>
    <w:p w14:paraId="410527B2"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7DD0A091"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7ACD0C3"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BD1ACDE"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5E1AD4B" w14:textId="77777777" w:rsidR="00FC2417" w:rsidRPr="00560622"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Akákoľvek písomnosť alebo iné správy, ktoré sa doručujú v súvislosti s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14:paraId="7DC1FE9E" w14:textId="77777777" w:rsidR="00FC2417" w:rsidRPr="00560622"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14:paraId="1651F494"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1BADFB62" w:rsidR="008C46BC" w:rsidRPr="00560622" w:rsidRDefault="00E1263A" w:rsidP="008C46BC">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5320C3">
        <w:rPr>
          <w:rFonts w:ascii="Arial Narrow" w:hAnsi="Arial Narrow"/>
          <w:sz w:val="24"/>
          <w:szCs w:val="24"/>
        </w:rPr>
        <w:t xml:space="preserve"> </w:t>
      </w:r>
      <w:r w:rsidR="008C46BC" w:rsidRPr="00560622">
        <w:rPr>
          <w:rFonts w:ascii="Arial Narrow" w:hAnsi="Arial Narrow"/>
          <w:sz w:val="24"/>
          <w:szCs w:val="24"/>
        </w:rPr>
        <w:tab/>
      </w:r>
      <w:r w:rsidR="007F1800" w:rsidRPr="00B257DA">
        <w:rPr>
          <w:rFonts w:ascii="Arial Narrow" w:hAnsi="Arial Narrow"/>
          <w:sz w:val="24"/>
          <w:szCs w:val="24"/>
        </w:rPr>
        <w:t>xxxxxxxxxxxx</w:t>
      </w:r>
      <w:r w:rsidR="008C46BC" w:rsidRPr="00560622">
        <w:rPr>
          <w:rFonts w:ascii="Arial Narrow" w:hAnsi="Arial Narrow"/>
          <w:sz w:val="24"/>
          <w:szCs w:val="24"/>
        </w:rPr>
        <w:tab/>
      </w:r>
    </w:p>
    <w:p w14:paraId="3FA1770A" w14:textId="17D8A52E" w:rsidR="008C46BC" w:rsidRPr="00560622" w:rsidRDefault="008C46BC" w:rsidP="008C46BC">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Pr="00560622">
        <w:rPr>
          <w:rFonts w:ascii="Arial Narrow" w:hAnsi="Arial Narrow"/>
          <w:sz w:val="24"/>
          <w:szCs w:val="24"/>
        </w:rPr>
        <w:tab/>
        <w:t xml:space="preserve">email: </w:t>
      </w:r>
      <w:r w:rsidR="007F1800" w:rsidRPr="00B257DA">
        <w:rPr>
          <w:rFonts w:ascii="Arial Narrow" w:hAnsi="Arial Narrow" w:cs="Arial"/>
          <w:sz w:val="24"/>
          <w:szCs w:val="24"/>
        </w:rPr>
        <w:t>xxxxxxxxxxxx</w:t>
      </w:r>
    </w:p>
    <w:p w14:paraId="306093B9" w14:textId="77777777" w:rsidR="00FC2417" w:rsidRPr="00560622" w:rsidRDefault="00E352DC" w:rsidP="00E352DC">
      <w:pPr>
        <w:pStyle w:val="Bezriadkovania1"/>
        <w:ind w:left="567" w:hanging="567"/>
        <w:rPr>
          <w:rFonts w:ascii="Arial Narrow" w:hAnsi="Arial Narrow"/>
          <w:sz w:val="24"/>
          <w:szCs w:val="24"/>
        </w:rPr>
      </w:pPr>
      <w:r w:rsidRPr="00560622">
        <w:rPr>
          <w:rFonts w:ascii="Arial Narrow" w:hAnsi="Arial Narrow"/>
          <w:sz w:val="24"/>
          <w:szCs w:val="24"/>
        </w:rPr>
        <w:lastRenderedPageBreak/>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B257DA" w:rsidRDefault="00613A8C" w:rsidP="006E6235">
      <w:pPr>
        <w:pStyle w:val="Odsekzoznamu"/>
        <w:tabs>
          <w:tab w:val="left" w:pos="567"/>
        </w:tabs>
        <w:spacing w:after="60"/>
        <w:ind w:left="709" w:hanging="567"/>
        <w:jc w:val="both"/>
        <w:rPr>
          <w:rFonts w:ascii="Arial Narrow" w:hAnsi="Arial Narrow"/>
          <w:bCs/>
          <w:sz w:val="24"/>
          <w:szCs w:val="24"/>
        </w:rPr>
      </w:pPr>
      <w:r w:rsidRPr="00B257DA">
        <w:rPr>
          <w:rFonts w:ascii="Arial Narrow" w:hAnsi="Arial Narrow" w:cs="Arial"/>
          <w:sz w:val="24"/>
          <w:szCs w:val="24"/>
        </w:rPr>
        <w:tab/>
      </w:r>
      <w:r w:rsidR="00485F33" w:rsidRPr="00B257DA">
        <w:rPr>
          <w:rFonts w:ascii="Arial Narrow" w:hAnsi="Arial Narrow" w:cs="Arial"/>
          <w:sz w:val="24"/>
          <w:szCs w:val="24"/>
        </w:rPr>
        <w:t>xxxxxxxxxxxx</w:t>
      </w:r>
    </w:p>
    <w:p w14:paraId="26CE87F0"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r w:rsidR="00485F33" w:rsidRPr="00B257DA">
        <w:rPr>
          <w:rFonts w:ascii="Arial Narrow" w:hAnsi="Arial Narrow"/>
          <w:sz w:val="24"/>
          <w:szCs w:val="24"/>
        </w:rPr>
        <w:t>xxxxxxxxxxxx</w:t>
      </w:r>
    </w:p>
    <w:p w14:paraId="5C41CAF1"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r w:rsidR="00485F33" w:rsidRPr="00B257DA">
        <w:rPr>
          <w:rFonts w:ascii="Arial Narrow" w:hAnsi="Arial Narrow"/>
          <w:sz w:val="24"/>
          <w:szCs w:val="24"/>
        </w:rPr>
        <w:t>xxxxxxxxxxxxxxxx</w:t>
      </w:r>
    </w:p>
    <w:p w14:paraId="631367B3" w14:textId="77777777" w:rsidR="00485F33" w:rsidRPr="00560622" w:rsidRDefault="00613A8C" w:rsidP="006E6235">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485F33" w:rsidRPr="00560622">
        <w:rPr>
          <w:rFonts w:ascii="Arial Narrow" w:hAnsi="Arial Narrow"/>
          <w:sz w:val="24"/>
          <w:szCs w:val="24"/>
        </w:rPr>
        <w:t>k rukám:</w:t>
      </w:r>
      <w:r w:rsidR="00485F33" w:rsidRPr="00B257DA">
        <w:rPr>
          <w:rFonts w:ascii="Arial Narrow" w:hAnsi="Arial Narrow"/>
          <w:sz w:val="24"/>
          <w:szCs w:val="24"/>
        </w:rPr>
        <w:t xml:space="preserve"> xxxxxxxxxxxxxxxxxx</w:t>
      </w:r>
      <w:r w:rsidR="00485F33" w:rsidRPr="00560622">
        <w:rPr>
          <w:rFonts w:ascii="Arial Narrow" w:hAnsi="Arial Narrow"/>
          <w:sz w:val="24"/>
          <w:szCs w:val="24"/>
        </w:rPr>
        <w:tab/>
      </w:r>
      <w:r w:rsidR="00485F33" w:rsidRPr="00560622">
        <w:rPr>
          <w:rFonts w:ascii="Arial Narrow" w:hAnsi="Arial Narrow"/>
          <w:sz w:val="24"/>
          <w:szCs w:val="24"/>
        </w:rPr>
        <w:tab/>
      </w:r>
    </w:p>
    <w:p w14:paraId="7A7E2A4C" w14:textId="77777777" w:rsidR="00110388" w:rsidRPr="00560622" w:rsidRDefault="00485F33" w:rsidP="006E6235">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00613A8C" w:rsidRPr="00560622">
        <w:rPr>
          <w:rFonts w:ascii="Arial Narrow" w:hAnsi="Arial Narrow"/>
          <w:sz w:val="24"/>
          <w:szCs w:val="24"/>
        </w:rPr>
        <w:tab/>
      </w:r>
      <w:r w:rsidRPr="00560622">
        <w:rPr>
          <w:rFonts w:ascii="Arial Narrow" w:hAnsi="Arial Narrow"/>
          <w:sz w:val="24"/>
          <w:szCs w:val="24"/>
        </w:rPr>
        <w:t xml:space="preserve">email: </w:t>
      </w:r>
      <w:r w:rsidRPr="00B257DA">
        <w:rPr>
          <w:rFonts w:ascii="Arial Narrow" w:hAnsi="Arial Narrow"/>
          <w:sz w:val="24"/>
          <w:szCs w:val="24"/>
        </w:rPr>
        <w:t>xxxxxxxxxxxxxxxxxxxxx</w:t>
      </w:r>
    </w:p>
    <w:p w14:paraId="55299181"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14:paraId="36BFF148"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14:paraId="7C9834D0"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V prípade</w:t>
      </w:r>
      <w:r w:rsidRPr="00560622">
        <w:rPr>
          <w:rFonts w:ascii="Arial Narrow" w:hAnsi="Arial Narrow"/>
          <w:b/>
          <w:sz w:val="24"/>
          <w:szCs w:val="24"/>
        </w:rPr>
        <w:t xml:space="preserve"> </w:t>
      </w:r>
      <w:r w:rsidRPr="00560622">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14:paraId="29D142DE"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00613A8C" w:rsidRPr="00560622">
        <w:rPr>
          <w:rFonts w:ascii="Arial Narrow" w:hAnsi="Arial Narrow"/>
          <w:sz w:val="24"/>
          <w:szCs w:val="24"/>
        </w:rPr>
        <w:t xml:space="preserve"> </w:t>
      </w:r>
      <w:r w:rsidRPr="00560622">
        <w:rPr>
          <w:rFonts w:ascii="Arial Narrow" w:hAnsi="Arial Narrow"/>
          <w:sz w:val="24"/>
          <w:szCs w:val="24"/>
        </w:rPr>
        <w:t>obidvoma zmluvnými stranami stávajú neoddeliteľnou súčasťou tejto zmluvy.</w:t>
      </w:r>
    </w:p>
    <w:p w14:paraId="5BFF197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14:paraId="6480A366" w14:textId="12357F0D"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Zmluvné strany sa dohodli, že prípadné spory vyplývajúce z plnenia tejto zmluvy budú riešiť najprv dohodou alebo zmierom. Ak nepríde k dohode, bude vec riešiť vecne a miestne príslušný súd Slovenskej republiky.</w:t>
      </w:r>
    </w:p>
    <w:p w14:paraId="43A962CF" w14:textId="77777777" w:rsidR="00FB7C94" w:rsidRPr="00FB7C94" w:rsidRDefault="00FB7C94" w:rsidP="00FB7C94">
      <w:pPr>
        <w:numPr>
          <w:ilvl w:val="1"/>
          <w:numId w:val="34"/>
        </w:numPr>
        <w:tabs>
          <w:tab w:val="left" w:pos="708"/>
        </w:tabs>
        <w:spacing w:after="60"/>
        <w:ind w:left="567" w:hanging="567"/>
        <w:jc w:val="both"/>
        <w:rPr>
          <w:rFonts w:ascii="Arial Narrow" w:hAnsi="Arial Narrow"/>
          <w:sz w:val="24"/>
          <w:szCs w:val="24"/>
        </w:rPr>
      </w:pPr>
      <w:r w:rsidRPr="00FB7C94">
        <w:rPr>
          <w:rFonts w:ascii="Arial Narrow" w:hAnsi="Arial Narrow"/>
          <w:sz w:val="24"/>
          <w:szCs w:val="24"/>
        </w:rPr>
        <w:t>Zmluvné strany sa dohodli, že pohľadávky vyplývajúce z tejto zmluvy môžu byť postúpené na tretie osoby len s predchádzajúcim písomným súhlasom dlžníka.</w:t>
      </w:r>
    </w:p>
    <w:p w14:paraId="36097099"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233170AE" w14:textId="3DAEC481"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Táto zmluva nadobúda platnosť dňom jej </w:t>
      </w:r>
      <w:r w:rsidR="00F432CD" w:rsidRPr="00560622">
        <w:rPr>
          <w:rFonts w:ascii="Arial Narrow" w:hAnsi="Arial Narrow"/>
          <w:sz w:val="24"/>
          <w:szCs w:val="24"/>
        </w:rPr>
        <w:t>podpisu obidvoma zmluvnými stranami</w:t>
      </w:r>
      <w:r w:rsidRPr="00560622">
        <w:rPr>
          <w:rFonts w:ascii="Arial Narrow" w:hAnsi="Arial Narrow"/>
          <w:sz w:val="24"/>
          <w:szCs w:val="24"/>
        </w:rPr>
        <w:t xml:space="preserve"> a účinnosť dňom nasledujúcim po dni jej zverejnenia v Centrálnom registri zmlúv</w:t>
      </w:r>
      <w:r w:rsidR="00EF0B84" w:rsidRPr="00560622">
        <w:rPr>
          <w:rFonts w:ascii="Arial Narrow" w:hAnsi="Arial Narrow"/>
          <w:sz w:val="24"/>
          <w:szCs w:val="24"/>
        </w:rPr>
        <w:t xml:space="preserve"> </w:t>
      </w:r>
      <w:r w:rsidRPr="00560622">
        <w:rPr>
          <w:rFonts w:ascii="Arial Narrow" w:hAnsi="Arial Narrow"/>
          <w:sz w:val="24"/>
          <w:szCs w:val="24"/>
        </w:rPr>
        <w:t>v súlade so zákonom č. 40/1964 Zb. Občiansky zákonník v znení nesk</w:t>
      </w:r>
      <w:r w:rsidR="007F1800">
        <w:rPr>
          <w:rFonts w:ascii="Arial Narrow" w:hAnsi="Arial Narrow"/>
          <w:sz w:val="24"/>
          <w:szCs w:val="24"/>
        </w:rPr>
        <w:t>orších predpisov.</w:t>
      </w:r>
      <w:r w:rsidRPr="00560622">
        <w:rPr>
          <w:rFonts w:ascii="Arial Narrow" w:hAnsi="Arial Narrow"/>
          <w:sz w:val="24"/>
          <w:szCs w:val="24"/>
        </w:rPr>
        <w:t xml:space="preserve"> </w:t>
      </w:r>
      <w:r w:rsidR="00F432CD" w:rsidRPr="00560622">
        <w:rPr>
          <w:rFonts w:ascii="Arial Narrow" w:hAnsi="Arial Narrow"/>
          <w:sz w:val="24"/>
          <w:szCs w:val="24"/>
        </w:rPr>
        <w:t xml:space="preserve">Zverejnenie zmluvy v Centrálnom registri zmlúv zabezpečí </w:t>
      </w:r>
      <w:r w:rsidR="002A05ED" w:rsidRPr="00560622">
        <w:rPr>
          <w:rFonts w:ascii="Arial Narrow" w:hAnsi="Arial Narrow"/>
          <w:sz w:val="24"/>
          <w:szCs w:val="24"/>
        </w:rPr>
        <w:t>k</w:t>
      </w:r>
      <w:r w:rsidRPr="00560622">
        <w:rPr>
          <w:rFonts w:ascii="Arial Narrow" w:hAnsi="Arial Narrow"/>
          <w:sz w:val="24"/>
          <w:szCs w:val="24"/>
        </w:rPr>
        <w:t>upujúci.</w:t>
      </w:r>
    </w:p>
    <w:p w14:paraId="6DA8D282" w14:textId="77777777" w:rsidR="0059331A" w:rsidRPr="00560622"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je vyhotovená v piatich (5) rovnopisoch s platnosťou originálu, dva (2) rovnopisy zostanú predávajúcemu a tri (3)  rovnopisy zostanú kupujúcemu.</w:t>
      </w:r>
    </w:p>
    <w:p w14:paraId="00A0BE77" w14:textId="77777777"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t>Zmluva má nasledujúce prílohy, ktoré tvoria jej neoddeliteľnú súčasť:</w:t>
      </w:r>
    </w:p>
    <w:p w14:paraId="31B78AD0"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EE5DE2" w:rsidRPr="00560622">
        <w:rPr>
          <w:rFonts w:ascii="Arial Narrow" w:hAnsi="Arial Narrow"/>
          <w:sz w:val="24"/>
          <w:szCs w:val="24"/>
        </w:rPr>
        <w:t>/ 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0148D270" w14:textId="77777777" w:rsidR="00BA2865" w:rsidRPr="00560622" w:rsidRDefault="00BA2865" w:rsidP="001005FA">
      <w:pPr>
        <w:pStyle w:val="Odsekzoznamu"/>
        <w:tabs>
          <w:tab w:val="clear" w:pos="2160"/>
          <w:tab w:val="clear" w:pos="2880"/>
          <w:tab w:val="clear" w:pos="4500"/>
        </w:tabs>
        <w:ind w:left="567"/>
        <w:jc w:val="both"/>
        <w:rPr>
          <w:rFonts w:ascii="Arial Narrow" w:hAnsi="Arial Narrow"/>
          <w:sz w:val="24"/>
          <w:szCs w:val="24"/>
        </w:rPr>
      </w:pPr>
    </w:p>
    <w:p w14:paraId="459C4B22" w14:textId="77777777" w:rsidR="00FC2417" w:rsidRPr="00560622"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V</w:t>
      </w:r>
      <w:r w:rsidR="00E107A9" w:rsidRPr="00560622">
        <w:rPr>
          <w:rFonts w:ascii="Arial Narrow" w:hAnsi="Arial Narrow"/>
          <w:sz w:val="24"/>
          <w:szCs w:val="24"/>
        </w:rPr>
        <w:t xml:space="preserve"> ...................</w:t>
      </w:r>
      <w:r w:rsidR="00FC2417" w:rsidRPr="00560622">
        <w:rPr>
          <w:rFonts w:ascii="Arial Narrow" w:hAnsi="Arial Narrow"/>
          <w:sz w:val="24"/>
          <w:szCs w:val="24"/>
        </w:rPr>
        <w:t>  dňa ............</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V</w:t>
      </w:r>
      <w:r w:rsidRPr="00560622">
        <w:rPr>
          <w:rFonts w:ascii="Arial Narrow" w:hAnsi="Arial Narrow"/>
          <w:sz w:val="24"/>
          <w:szCs w:val="24"/>
        </w:rPr>
        <w:t> </w:t>
      </w:r>
      <w:r w:rsidR="00E107A9" w:rsidRPr="00560622">
        <w:rPr>
          <w:rFonts w:ascii="Arial Narrow" w:hAnsi="Arial Narrow"/>
          <w:sz w:val="24"/>
          <w:szCs w:val="24"/>
        </w:rPr>
        <w:t>...................</w:t>
      </w:r>
      <w:r w:rsidRPr="00560622">
        <w:rPr>
          <w:rFonts w:ascii="Arial Narrow" w:hAnsi="Arial Narrow"/>
          <w:sz w:val="24"/>
          <w:szCs w:val="24"/>
        </w:rPr>
        <w:t xml:space="preserve"> </w:t>
      </w:r>
      <w:r w:rsidR="00FC2417" w:rsidRPr="00560622">
        <w:rPr>
          <w:rFonts w:ascii="Arial Narrow" w:hAnsi="Arial Narrow"/>
          <w:sz w:val="24"/>
          <w:szCs w:val="24"/>
        </w:rPr>
        <w:t xml:space="preserve">dňa: </w:t>
      </w:r>
      <w:r w:rsidRPr="00560622">
        <w:rPr>
          <w:rFonts w:ascii="Arial Narrow" w:hAnsi="Arial Narrow"/>
          <w:sz w:val="24"/>
          <w:szCs w:val="24"/>
        </w:rPr>
        <w:t>.....................</w:t>
      </w:r>
    </w:p>
    <w:p w14:paraId="17FB328B" w14:textId="121EE784" w:rsidR="00FC2417"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1ACEB426" w14:textId="6D6DF23D" w:rsidR="00FC2417"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 xml:space="preserve">      </w:t>
      </w:r>
      <w:r w:rsidR="006056F6" w:rsidRPr="00560622">
        <w:rPr>
          <w:rFonts w:ascii="Arial Narrow" w:hAnsi="Arial Narrow"/>
          <w:sz w:val="24"/>
          <w:szCs w:val="24"/>
        </w:rPr>
        <w:t>Za Kupujúceho:</w:t>
      </w:r>
      <w:r w:rsidR="006056F6" w:rsidRPr="00560622">
        <w:rPr>
          <w:rFonts w:ascii="Arial Narrow" w:hAnsi="Arial Narrow"/>
          <w:sz w:val="24"/>
          <w:szCs w:val="24"/>
        </w:rPr>
        <w:tab/>
      </w:r>
      <w:r w:rsidR="00154C42" w:rsidRPr="00560622">
        <w:rPr>
          <w:rFonts w:ascii="Arial Narrow" w:hAnsi="Arial Narrow"/>
          <w:sz w:val="24"/>
          <w:szCs w:val="24"/>
        </w:rPr>
        <w:tab/>
      </w:r>
      <w:r w:rsidR="00154C42" w:rsidRPr="00560622">
        <w:rPr>
          <w:rFonts w:ascii="Arial Narrow" w:hAnsi="Arial Narrow"/>
          <w:sz w:val="24"/>
          <w:szCs w:val="24"/>
        </w:rPr>
        <w:tab/>
      </w:r>
      <w:r w:rsidR="006056F6" w:rsidRPr="00560622">
        <w:rPr>
          <w:rFonts w:ascii="Arial Narrow" w:hAnsi="Arial Narrow"/>
          <w:sz w:val="24"/>
          <w:szCs w:val="24"/>
        </w:rPr>
        <w:t>Z</w:t>
      </w:r>
      <w:r w:rsidR="00FC2417" w:rsidRPr="00560622">
        <w:rPr>
          <w:rFonts w:ascii="Arial Narrow" w:hAnsi="Arial Narrow"/>
          <w:sz w:val="24"/>
          <w:szCs w:val="24"/>
        </w:rPr>
        <w:t>a Predávajúceho:</w:t>
      </w:r>
    </w:p>
    <w:p w14:paraId="06E1CB62" w14:textId="107E581B" w:rsidR="003D1B32" w:rsidRPr="00560622" w:rsidRDefault="00D471F2" w:rsidP="006E6235">
      <w:pPr>
        <w:tabs>
          <w:tab w:val="clear" w:pos="2160"/>
          <w:tab w:val="clear" w:pos="2880"/>
          <w:tab w:val="clear" w:pos="4500"/>
          <w:tab w:val="center" w:pos="1701"/>
          <w:tab w:val="center" w:pos="5670"/>
        </w:tabs>
        <w:spacing w:after="60" w:line="264" w:lineRule="auto"/>
        <w:jc w:val="both"/>
        <w:rPr>
          <w:sz w:val="24"/>
          <w:szCs w:val="24"/>
        </w:rPr>
      </w:pPr>
      <w:r>
        <w:rPr>
          <w:rFonts w:ascii="Arial Narrow" w:hAnsi="Arial Narrow"/>
          <w:sz w:val="24"/>
          <w:szCs w:val="24"/>
        </w:rPr>
        <w:tab/>
      </w:r>
      <w:r w:rsidR="00FC2417" w:rsidRPr="00560622">
        <w:rPr>
          <w:rFonts w:ascii="Arial Narrow" w:hAnsi="Arial Narrow"/>
          <w:sz w:val="24"/>
          <w:szCs w:val="24"/>
        </w:rPr>
        <w:t>..........................</w:t>
      </w:r>
      <w:r w:rsidR="006056F6" w:rsidRPr="00560622">
        <w:rPr>
          <w:rFonts w:ascii="Arial Narrow" w:hAnsi="Arial Narrow"/>
          <w:sz w:val="24"/>
          <w:szCs w:val="24"/>
        </w:rPr>
        <w:t>.............................</w:t>
      </w:r>
      <w:r w:rsidR="006056F6"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w:t>
      </w:r>
    </w:p>
    <w:sectPr w:rsidR="003D1B32" w:rsidRPr="00560622" w:rsidSect="006E6235">
      <w:headerReference w:type="default" r:id="rId12"/>
      <w:footerReference w:type="default" r:id="rId13"/>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499789" w14:textId="77777777" w:rsidR="005D2AA8" w:rsidRDefault="005D2AA8" w:rsidP="006E6235">
      <w:r>
        <w:separator/>
      </w:r>
    </w:p>
  </w:endnote>
  <w:endnote w:type="continuationSeparator" w:id="0">
    <w:p w14:paraId="1AC310DC" w14:textId="77777777" w:rsidR="005D2AA8" w:rsidRDefault="005D2AA8"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2AFF" w:usb1="4000ACFF"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7FB83B66"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9F6CFE">
              <w:rPr>
                <w:bCs/>
                <w:noProof/>
              </w:rPr>
              <w:t>2</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9F6CFE">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1B37A0" w14:textId="77777777" w:rsidR="005D2AA8" w:rsidRDefault="005D2AA8" w:rsidP="006E6235">
      <w:r>
        <w:separator/>
      </w:r>
    </w:p>
  </w:footnote>
  <w:footnote w:type="continuationSeparator" w:id="0">
    <w:p w14:paraId="677BEFCC" w14:textId="77777777" w:rsidR="005D2AA8" w:rsidRDefault="005D2AA8"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77777777" w:rsidR="00F85137" w:rsidRDefault="00F85137" w:rsidP="00F85137">
    <w:pPr>
      <w:pStyle w:val="Hlavika"/>
      <w:jc w:val="right"/>
      <w:rPr>
        <w:rFonts w:ascii="Arial Narrow" w:hAnsi="Arial Narrow"/>
      </w:rPr>
    </w:pPr>
    <w:r>
      <w:rPr>
        <w:rFonts w:ascii="Arial Narrow" w:hAnsi="Arial Narrow"/>
      </w:rPr>
      <w:t>Príloha č. 4 Návrh zmluvy</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7"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9"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1"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4"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5"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7"/>
  </w:num>
  <w:num w:numId="5">
    <w:abstractNumId w:val="28"/>
  </w:num>
  <w:num w:numId="6">
    <w:abstractNumId w:val="5"/>
  </w:num>
  <w:num w:numId="7">
    <w:abstractNumId w:val="15"/>
  </w:num>
  <w:num w:numId="8">
    <w:abstractNumId w:val="22"/>
  </w:num>
  <w:num w:numId="9">
    <w:abstractNumId w:val="25"/>
  </w:num>
  <w:num w:numId="10">
    <w:abstractNumId w:val="16"/>
  </w:num>
  <w:num w:numId="11">
    <w:abstractNumId w:val="9"/>
  </w:num>
  <w:num w:numId="12">
    <w:abstractNumId w:val="3"/>
  </w:num>
  <w:num w:numId="13">
    <w:abstractNumId w:val="6"/>
  </w:num>
  <w:num w:numId="14">
    <w:abstractNumId w:val="19"/>
  </w:num>
  <w:num w:numId="15">
    <w:abstractNumId w:val="8"/>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4"/>
  </w:num>
  <w:num w:numId="26">
    <w:abstractNumId w:val="4"/>
  </w:num>
  <w:num w:numId="27">
    <w:abstractNumId w:val="26"/>
  </w:num>
  <w:num w:numId="28">
    <w:abstractNumId w:val="29"/>
  </w:num>
  <w:num w:numId="29">
    <w:abstractNumId w:val="1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3"/>
  </w:num>
  <w:num w:numId="33">
    <w:abstractNumId w:val="7"/>
  </w:num>
  <w:num w:numId="34">
    <w:abstractNumId w:val="23"/>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0"/>
  </w:num>
  <w:num w:numId="38">
    <w:abstractNumId w:val="20"/>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ana Šandulová">
    <w15:presenceInfo w15:providerId="AD" w15:userId="S-1-5-21-352021142-1903484755-3030794557-2183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rgUAIpXFmCwAAAA="/>
  </w:docVars>
  <w:rsids>
    <w:rsidRoot w:val="00FC2417"/>
    <w:rsid w:val="0000220B"/>
    <w:rsid w:val="00004147"/>
    <w:rsid w:val="0000767C"/>
    <w:rsid w:val="000169E9"/>
    <w:rsid w:val="000173AD"/>
    <w:rsid w:val="00022909"/>
    <w:rsid w:val="0002733B"/>
    <w:rsid w:val="00053329"/>
    <w:rsid w:val="00071677"/>
    <w:rsid w:val="000815C8"/>
    <w:rsid w:val="00094AC0"/>
    <w:rsid w:val="00097ED2"/>
    <w:rsid w:val="000A644D"/>
    <w:rsid w:val="000B10D9"/>
    <w:rsid w:val="000B17B0"/>
    <w:rsid w:val="000B21C1"/>
    <w:rsid w:val="000B28EA"/>
    <w:rsid w:val="000B3AA8"/>
    <w:rsid w:val="000D28A9"/>
    <w:rsid w:val="000D438D"/>
    <w:rsid w:val="000E2F2D"/>
    <w:rsid w:val="000E63B6"/>
    <w:rsid w:val="000F0F2B"/>
    <w:rsid w:val="000F28BD"/>
    <w:rsid w:val="001005FA"/>
    <w:rsid w:val="001035E7"/>
    <w:rsid w:val="00106419"/>
    <w:rsid w:val="00110388"/>
    <w:rsid w:val="00124646"/>
    <w:rsid w:val="00132E7E"/>
    <w:rsid w:val="00135EF5"/>
    <w:rsid w:val="00141BD9"/>
    <w:rsid w:val="00144AD6"/>
    <w:rsid w:val="00153E4C"/>
    <w:rsid w:val="00154C42"/>
    <w:rsid w:val="00154E44"/>
    <w:rsid w:val="00170351"/>
    <w:rsid w:val="00173C02"/>
    <w:rsid w:val="0018077D"/>
    <w:rsid w:val="00187522"/>
    <w:rsid w:val="001A1BAB"/>
    <w:rsid w:val="001A1D1B"/>
    <w:rsid w:val="001B01D3"/>
    <w:rsid w:val="001B5406"/>
    <w:rsid w:val="001B5F8A"/>
    <w:rsid w:val="001B6AD7"/>
    <w:rsid w:val="001E3635"/>
    <w:rsid w:val="001F250F"/>
    <w:rsid w:val="001F49E2"/>
    <w:rsid w:val="002008A3"/>
    <w:rsid w:val="00235B08"/>
    <w:rsid w:val="002672D5"/>
    <w:rsid w:val="002761BF"/>
    <w:rsid w:val="00285C9D"/>
    <w:rsid w:val="00286383"/>
    <w:rsid w:val="00287E51"/>
    <w:rsid w:val="00297497"/>
    <w:rsid w:val="002A05ED"/>
    <w:rsid w:val="002A0CAE"/>
    <w:rsid w:val="002A2DBE"/>
    <w:rsid w:val="002B2EDD"/>
    <w:rsid w:val="002B3C9A"/>
    <w:rsid w:val="002C3622"/>
    <w:rsid w:val="002D5D0E"/>
    <w:rsid w:val="002D73F8"/>
    <w:rsid w:val="002E2C9D"/>
    <w:rsid w:val="002F4CF1"/>
    <w:rsid w:val="002F7AD4"/>
    <w:rsid w:val="003148C1"/>
    <w:rsid w:val="0032107B"/>
    <w:rsid w:val="0032331A"/>
    <w:rsid w:val="0034246B"/>
    <w:rsid w:val="00360582"/>
    <w:rsid w:val="00363E6B"/>
    <w:rsid w:val="00386FA2"/>
    <w:rsid w:val="003A0FD0"/>
    <w:rsid w:val="003A32F3"/>
    <w:rsid w:val="003B06AC"/>
    <w:rsid w:val="003B3DFB"/>
    <w:rsid w:val="003D1B32"/>
    <w:rsid w:val="003D2F55"/>
    <w:rsid w:val="003D7909"/>
    <w:rsid w:val="003E2B86"/>
    <w:rsid w:val="003E798A"/>
    <w:rsid w:val="004003BF"/>
    <w:rsid w:val="00400D4E"/>
    <w:rsid w:val="00404493"/>
    <w:rsid w:val="00404879"/>
    <w:rsid w:val="004051D1"/>
    <w:rsid w:val="004135CF"/>
    <w:rsid w:val="004314B0"/>
    <w:rsid w:val="0043329B"/>
    <w:rsid w:val="00434FBA"/>
    <w:rsid w:val="00437AA6"/>
    <w:rsid w:val="00440497"/>
    <w:rsid w:val="004719DF"/>
    <w:rsid w:val="004738F4"/>
    <w:rsid w:val="004819EC"/>
    <w:rsid w:val="004840FB"/>
    <w:rsid w:val="00485F33"/>
    <w:rsid w:val="00495629"/>
    <w:rsid w:val="004C286C"/>
    <w:rsid w:val="004D37DE"/>
    <w:rsid w:val="004E1006"/>
    <w:rsid w:val="004E22F4"/>
    <w:rsid w:val="004E315E"/>
    <w:rsid w:val="004F1B98"/>
    <w:rsid w:val="004F4EA7"/>
    <w:rsid w:val="004F5455"/>
    <w:rsid w:val="00503DEC"/>
    <w:rsid w:val="00513182"/>
    <w:rsid w:val="0052010E"/>
    <w:rsid w:val="00520C38"/>
    <w:rsid w:val="00527EC4"/>
    <w:rsid w:val="005320C3"/>
    <w:rsid w:val="00532C5D"/>
    <w:rsid w:val="0054359B"/>
    <w:rsid w:val="00543852"/>
    <w:rsid w:val="00545155"/>
    <w:rsid w:val="00545241"/>
    <w:rsid w:val="00545CC6"/>
    <w:rsid w:val="005518AF"/>
    <w:rsid w:val="00554EC0"/>
    <w:rsid w:val="00560622"/>
    <w:rsid w:val="005628E0"/>
    <w:rsid w:val="00565125"/>
    <w:rsid w:val="005662A3"/>
    <w:rsid w:val="00582DCF"/>
    <w:rsid w:val="0059331A"/>
    <w:rsid w:val="005C28F2"/>
    <w:rsid w:val="005C2923"/>
    <w:rsid w:val="005C47AE"/>
    <w:rsid w:val="005C47C6"/>
    <w:rsid w:val="005C4D3C"/>
    <w:rsid w:val="005D1538"/>
    <w:rsid w:val="005D2AA8"/>
    <w:rsid w:val="005D55E8"/>
    <w:rsid w:val="005E7BC5"/>
    <w:rsid w:val="005F0DEE"/>
    <w:rsid w:val="005F48EF"/>
    <w:rsid w:val="006037E3"/>
    <w:rsid w:val="006056F6"/>
    <w:rsid w:val="00613A8C"/>
    <w:rsid w:val="006208A8"/>
    <w:rsid w:val="00621B8E"/>
    <w:rsid w:val="00623E61"/>
    <w:rsid w:val="00626B24"/>
    <w:rsid w:val="00641960"/>
    <w:rsid w:val="006459FE"/>
    <w:rsid w:val="006710D7"/>
    <w:rsid w:val="00675C28"/>
    <w:rsid w:val="00680DCA"/>
    <w:rsid w:val="006813A9"/>
    <w:rsid w:val="00691CF9"/>
    <w:rsid w:val="00693E11"/>
    <w:rsid w:val="006B19B5"/>
    <w:rsid w:val="006C25A5"/>
    <w:rsid w:val="006C30F1"/>
    <w:rsid w:val="006D11AA"/>
    <w:rsid w:val="006D5A30"/>
    <w:rsid w:val="006E6235"/>
    <w:rsid w:val="006E757E"/>
    <w:rsid w:val="006E7797"/>
    <w:rsid w:val="006F1081"/>
    <w:rsid w:val="006F78A8"/>
    <w:rsid w:val="00701D18"/>
    <w:rsid w:val="00704F9D"/>
    <w:rsid w:val="00706452"/>
    <w:rsid w:val="007301F2"/>
    <w:rsid w:val="00734EA2"/>
    <w:rsid w:val="00737FAA"/>
    <w:rsid w:val="00741744"/>
    <w:rsid w:val="00746C9F"/>
    <w:rsid w:val="0075200D"/>
    <w:rsid w:val="00761A8E"/>
    <w:rsid w:val="0077096A"/>
    <w:rsid w:val="00772FCE"/>
    <w:rsid w:val="007859D9"/>
    <w:rsid w:val="00793C24"/>
    <w:rsid w:val="007A1CE8"/>
    <w:rsid w:val="007B0D4F"/>
    <w:rsid w:val="007B453C"/>
    <w:rsid w:val="007C7F2F"/>
    <w:rsid w:val="007E2863"/>
    <w:rsid w:val="007E345F"/>
    <w:rsid w:val="007F1800"/>
    <w:rsid w:val="007F32BF"/>
    <w:rsid w:val="00837299"/>
    <w:rsid w:val="008453DC"/>
    <w:rsid w:val="00866950"/>
    <w:rsid w:val="008808C4"/>
    <w:rsid w:val="00886905"/>
    <w:rsid w:val="008911FF"/>
    <w:rsid w:val="008A2A3D"/>
    <w:rsid w:val="008A34E9"/>
    <w:rsid w:val="008A3759"/>
    <w:rsid w:val="008B250C"/>
    <w:rsid w:val="008B4A79"/>
    <w:rsid w:val="008B7A63"/>
    <w:rsid w:val="008C420E"/>
    <w:rsid w:val="008C46BC"/>
    <w:rsid w:val="008C78CC"/>
    <w:rsid w:val="008E0385"/>
    <w:rsid w:val="008E1AA4"/>
    <w:rsid w:val="008E5017"/>
    <w:rsid w:val="0091435F"/>
    <w:rsid w:val="0092116C"/>
    <w:rsid w:val="009268A9"/>
    <w:rsid w:val="00930F80"/>
    <w:rsid w:val="009314AE"/>
    <w:rsid w:val="009450DD"/>
    <w:rsid w:val="00945EA5"/>
    <w:rsid w:val="009510A2"/>
    <w:rsid w:val="00964845"/>
    <w:rsid w:val="0097092B"/>
    <w:rsid w:val="00970C2D"/>
    <w:rsid w:val="00973437"/>
    <w:rsid w:val="00984F28"/>
    <w:rsid w:val="009B0246"/>
    <w:rsid w:val="009B2474"/>
    <w:rsid w:val="009D4970"/>
    <w:rsid w:val="009E5D1A"/>
    <w:rsid w:val="009F306E"/>
    <w:rsid w:val="009F6CFE"/>
    <w:rsid w:val="00A04F38"/>
    <w:rsid w:val="00A1694C"/>
    <w:rsid w:val="00A23C81"/>
    <w:rsid w:val="00A324FA"/>
    <w:rsid w:val="00A350F5"/>
    <w:rsid w:val="00A46671"/>
    <w:rsid w:val="00A500AC"/>
    <w:rsid w:val="00A5714C"/>
    <w:rsid w:val="00A6797E"/>
    <w:rsid w:val="00A7587D"/>
    <w:rsid w:val="00A81002"/>
    <w:rsid w:val="00A82F42"/>
    <w:rsid w:val="00A85926"/>
    <w:rsid w:val="00A91034"/>
    <w:rsid w:val="00A95342"/>
    <w:rsid w:val="00AA5611"/>
    <w:rsid w:val="00AC37B3"/>
    <w:rsid w:val="00AC4EAA"/>
    <w:rsid w:val="00AC67C2"/>
    <w:rsid w:val="00AD44DF"/>
    <w:rsid w:val="00B104DE"/>
    <w:rsid w:val="00B21DE6"/>
    <w:rsid w:val="00B257DA"/>
    <w:rsid w:val="00B36537"/>
    <w:rsid w:val="00B5627F"/>
    <w:rsid w:val="00B60143"/>
    <w:rsid w:val="00B95A00"/>
    <w:rsid w:val="00BA2865"/>
    <w:rsid w:val="00BB427D"/>
    <w:rsid w:val="00BE49BD"/>
    <w:rsid w:val="00BF0AE1"/>
    <w:rsid w:val="00C10613"/>
    <w:rsid w:val="00C1403F"/>
    <w:rsid w:val="00C22671"/>
    <w:rsid w:val="00C61439"/>
    <w:rsid w:val="00C84572"/>
    <w:rsid w:val="00C85957"/>
    <w:rsid w:val="00C96F51"/>
    <w:rsid w:val="00CA1ED4"/>
    <w:rsid w:val="00CB431E"/>
    <w:rsid w:val="00CC2904"/>
    <w:rsid w:val="00CE13E9"/>
    <w:rsid w:val="00D0046D"/>
    <w:rsid w:val="00D3461E"/>
    <w:rsid w:val="00D43B58"/>
    <w:rsid w:val="00D471F2"/>
    <w:rsid w:val="00D50A75"/>
    <w:rsid w:val="00D53A8B"/>
    <w:rsid w:val="00D5473D"/>
    <w:rsid w:val="00D705FC"/>
    <w:rsid w:val="00D73D13"/>
    <w:rsid w:val="00D87E34"/>
    <w:rsid w:val="00D91A1C"/>
    <w:rsid w:val="00D92443"/>
    <w:rsid w:val="00DA05EA"/>
    <w:rsid w:val="00DA58A1"/>
    <w:rsid w:val="00DA7BC4"/>
    <w:rsid w:val="00DB27EC"/>
    <w:rsid w:val="00DB4DE5"/>
    <w:rsid w:val="00DB4E19"/>
    <w:rsid w:val="00DE521C"/>
    <w:rsid w:val="00DE6451"/>
    <w:rsid w:val="00DF3E82"/>
    <w:rsid w:val="00E0172C"/>
    <w:rsid w:val="00E04073"/>
    <w:rsid w:val="00E05266"/>
    <w:rsid w:val="00E107A9"/>
    <w:rsid w:val="00E10EB0"/>
    <w:rsid w:val="00E11C3E"/>
    <w:rsid w:val="00E1263A"/>
    <w:rsid w:val="00E23293"/>
    <w:rsid w:val="00E31A2F"/>
    <w:rsid w:val="00E32E21"/>
    <w:rsid w:val="00E352DC"/>
    <w:rsid w:val="00E35E2A"/>
    <w:rsid w:val="00E42552"/>
    <w:rsid w:val="00E42DA8"/>
    <w:rsid w:val="00E433D6"/>
    <w:rsid w:val="00E53022"/>
    <w:rsid w:val="00E53608"/>
    <w:rsid w:val="00E54AB3"/>
    <w:rsid w:val="00E57491"/>
    <w:rsid w:val="00E7246A"/>
    <w:rsid w:val="00E744A8"/>
    <w:rsid w:val="00E80D00"/>
    <w:rsid w:val="00EA1188"/>
    <w:rsid w:val="00EA6335"/>
    <w:rsid w:val="00EB598A"/>
    <w:rsid w:val="00EC5B77"/>
    <w:rsid w:val="00ED2426"/>
    <w:rsid w:val="00ED72DF"/>
    <w:rsid w:val="00EE5DE2"/>
    <w:rsid w:val="00EF0B84"/>
    <w:rsid w:val="00F0274A"/>
    <w:rsid w:val="00F077BA"/>
    <w:rsid w:val="00F167DD"/>
    <w:rsid w:val="00F168EF"/>
    <w:rsid w:val="00F26A4D"/>
    <w:rsid w:val="00F31467"/>
    <w:rsid w:val="00F325DC"/>
    <w:rsid w:val="00F432CD"/>
    <w:rsid w:val="00F50D9F"/>
    <w:rsid w:val="00F64E6A"/>
    <w:rsid w:val="00F825A4"/>
    <w:rsid w:val="00F85137"/>
    <w:rsid w:val="00F90427"/>
    <w:rsid w:val="00FA2A04"/>
    <w:rsid w:val="00FA31CD"/>
    <w:rsid w:val="00FB6406"/>
    <w:rsid w:val="00FB7C94"/>
    <w:rsid w:val="00FC2417"/>
    <w:rsid w:val="00FC3539"/>
    <w:rsid w:val="00FC3C47"/>
    <w:rsid w:val="00FC3EA0"/>
    <w:rsid w:val="00FC5D6D"/>
    <w:rsid w:val="00FC68E9"/>
    <w:rsid w:val="00FD2E21"/>
    <w:rsid w:val="00FE1A0B"/>
    <w:rsid w:val="00FE65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095E5"/>
  <w15:docId w15:val="{51DAEA24-B7CA-440A-AA4A-3F113A13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
    <w:link w:val="Odsekzoznamu"/>
    <w:uiPriority w:val="99"/>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1/relationships/people" Target="peop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6E90E5FB59B4E4C98627653EB0610BB" ma:contentTypeVersion="5" ma:contentTypeDescription="Umožňuje vytvoriť nový dokument." ma:contentTypeScope="" ma:versionID="6f0cd97bda52c93cfa6fab8ab843e15e">
  <xsd:schema xmlns:xsd="http://www.w3.org/2001/XMLSchema" xmlns:xs="http://www.w3.org/2001/XMLSchema" xmlns:p="http://schemas.microsoft.com/office/2006/metadata/properties" xmlns:ns2="2b01ae95-0424-40e5-ad8e-e0ea2241ec57" xmlns:ns3="2034cfab-4390-4039-a39a-9059ec354713" targetNamespace="http://schemas.microsoft.com/office/2006/metadata/properties" ma:root="true" ma:fieldsID="b7c092131dd8ef532ab44b271c22cc0c" ns2:_="" ns3:_="">
    <xsd:import namespace="2b01ae95-0424-40e5-ad8e-e0ea2241ec57"/>
    <xsd:import namespace="2034cfab-4390-4039-a39a-9059ec35471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1ae95-0424-40e5-ad8e-e0ea2241ec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34cfab-4390-4039-a39a-9059ec354713" elementFormDefault="qualified">
    <xsd:import namespace="http://schemas.microsoft.com/office/2006/documentManagement/types"/>
    <xsd:import namespace="http://schemas.microsoft.com/office/infopath/2007/PartnerControls"/>
    <xsd:element name="SharedWithUsers" ma:index="11"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f:fields xmlns:f="http://schemas.fabasoft.com/folio/2007/fields">
  <f:record>
    <f:field ref="objname" par="" text="Príloha č. 4 Návrh zmluvy" edit="true"/>
    <f:field ref="objsubject" par="" text="" edit="true"/>
    <f:field ref="objcreatedby" par="" text="Rybárik Tomáš, PaedDr."/>
    <f:field ref="objcreatedat" par="" date="2023-01-26T16:26:57" text="26.1.2023 16:26:57"/>
    <f:field ref="objchangedby" par="" text="Sibert Igor, Ing."/>
    <f:field ref="objmodifiedat" par="" date="2023-02-02T13:10:27" text="2.2.2023 13:10:27"/>
    <f:field ref="doc_FSCFOLIO_1_1001_FieldDocumentNumber" par="" text=""/>
    <f:field ref="doc_FSCFOLIO_1_1001_FieldSubject" par="" text="" edit="true"/>
    <f:field ref="FSCFOLIO_1_1001_FieldCurrentUser" par="" text="PaedDr. Tomáš Rybárik"/>
    <f:field ref="CCAPRECONFIG_15_1001_Objektname" par="" text="Príloha č. 4 Návrh zmluvy"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813A9A-B5FC-4821-9260-5A9A3CBDD72F}">
  <ds:schemaRefs>
    <ds:schemaRef ds:uri="http://schemas.microsoft.com/sharepoint/v3/contenttype/forms"/>
  </ds:schemaRefs>
</ds:datastoreItem>
</file>

<file path=customXml/itemProps2.xml><?xml version="1.0" encoding="utf-8"?>
<ds:datastoreItem xmlns:ds="http://schemas.openxmlformats.org/officeDocument/2006/customXml" ds:itemID="{AE4607F4-9186-4AC7-B9CF-B4BA403C7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1ae95-0424-40e5-ad8e-e0ea2241ec57"/>
    <ds:schemaRef ds:uri="2034cfab-4390-4039-a39a-9059ec3547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990DCE-A134-4FDE-9DF2-47FC3911E42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E8A9591-F074-446B-902F-511FF79C122F}">
  <ds:schemaRefs>
    <ds:schemaRef ds:uri="http://schemas.fabasoft.com/folio/2007/fields"/>
  </ds:schemaRefs>
</ds:datastoreItem>
</file>

<file path=customXml/itemProps5.xml><?xml version="1.0" encoding="utf-8"?>
<ds:datastoreItem xmlns:ds="http://schemas.openxmlformats.org/officeDocument/2006/customXml" ds:itemID="{B2BD4739-B27C-40A6-88DD-CA75AAE8C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3002</Words>
  <Characters>17114</Characters>
  <Application>Microsoft Office Word</Application>
  <DocSecurity>0</DocSecurity>
  <Lines>142</Lines>
  <Paragraphs>40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MVSR</Company>
  <LinksUpToDate>false</LinksUpToDate>
  <CharactersWithSpaces>20076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Martina Hlavová</cp:lastModifiedBy>
  <cp:revision>3</cp:revision>
  <cp:lastPrinted>2023-08-24T12:15:00Z</cp:lastPrinted>
  <dcterms:created xsi:type="dcterms:W3CDTF">2023-12-07T11:53:00Z</dcterms:created>
  <dcterms:modified xsi:type="dcterms:W3CDTF">2023-12-07T11:56:00Z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VPRECONFIG@103.510:mv_as_owner_fileresporg">
    <vt:lpwstr>ODDELENIE OBSTARÁVANIA INVESTIČNEJ VÝSTAVBY A INFORMAČNÝCH TECHNOLÓGIÍ</vt:lpwstr>
  </property>
  <property fmtid="{D5CDD505-2E9C-101B-9397-08002B2CF9AE}" pid="3" name="FSC#SKMVPRECONFIG@103.510:mv_hazz_fileresporg_function">
    <vt:lpwstr/>
  </property>
  <property fmtid="{D5CDD505-2E9C-101B-9397-08002B2CF9AE}" pid="4" name="FSC#SKMVPRECONFIG@103.510:mv_hazz_fileresporg_head">
    <vt:lpwstr/>
  </property>
  <property fmtid="{D5CDD505-2E9C-101B-9397-08002B2CF9AE}" pid="5" name="FSC#SKMVPRECONFIG@103.510:mv_hazz_fileresporg_longname">
    <vt:lpwstr/>
  </property>
  <property fmtid="{D5CDD505-2E9C-101B-9397-08002B2CF9AE}" pid="6" name="FSC#SKMVPRECONFIG@103.510:mv_intletterrecievers">
    <vt:lpwstr/>
  </property>
  <property fmtid="{D5CDD505-2E9C-101B-9397-08002B2CF9AE}" pid="7" name="FSC#SKMVPRECONFIG@103.510:mv_org_city">
    <vt:lpwstr>Bratislava 1</vt:lpwstr>
  </property>
  <property fmtid="{D5CDD505-2E9C-101B-9397-08002B2CF9AE}" pid="8" name="FSC#SKMVPRECONFIG@103.510:mv_org_country">
    <vt:lpwstr>Slovensko</vt:lpwstr>
  </property>
  <property fmtid="{D5CDD505-2E9C-101B-9397-08002B2CF9AE}" pid="9" name="FSC#SKMVPRECONFIG@103.510:mv_org_fullname">
    <vt:lpwstr>Sekcia ekonomiky</vt:lpwstr>
  </property>
  <property fmtid="{D5CDD505-2E9C-101B-9397-08002B2CF9AE}" pid="10" name="FSC#SKMVPRECONFIG@103.510:mv_org_street">
    <vt:lpwstr>Pribinova 2</vt:lpwstr>
  </property>
  <property fmtid="{D5CDD505-2E9C-101B-9397-08002B2CF9AE}" pid="11" name="FSC#SKMVPRECONFIG@103.510:mv_org_zip">
    <vt:lpwstr>812 72</vt:lpwstr>
  </property>
  <property fmtid="{D5CDD505-2E9C-101B-9397-08002B2CF9AE}" pid="12" name="FSC#SKMVPRECONFIG@103.510:mv_referat_datum">
    <vt:lpwstr/>
  </property>
  <property fmtid="{D5CDD505-2E9C-101B-9397-08002B2CF9AE}" pid="13" name="FSC#SKMVPRECONFIG@103.510:mv_referat_predklada">
    <vt:lpwstr/>
  </property>
  <property fmtid="{D5CDD505-2E9C-101B-9397-08002B2CF9AE}" pid="14" name="FSC#SKMVPRECONFIG@103.510:mv_referat_predschval">
    <vt:lpwstr/>
  </property>
  <property fmtid="{D5CDD505-2E9C-101B-9397-08002B2CF9AE}" pid="15" name="FSC#SKMVPRECONFIG@103.510:mv_referat_schval">
    <vt:lpwstr/>
  </property>
  <property fmtid="{D5CDD505-2E9C-101B-9397-08002B2CF9AE}" pid="16" name="FSC#SKMVPRECONFIG@103.510:mv_referat_sucast">
    <vt:lpwstr/>
  </property>
  <property fmtid="{D5CDD505-2E9C-101B-9397-08002B2CF9AE}" pid="17" name="FSC#SKMVPRECONFIG@103.510:mv_referat_telcislo">
    <vt:lpwstr/>
  </property>
  <property fmtid="{D5CDD505-2E9C-101B-9397-08002B2CF9AE}" pid="18" name="FSC#SKMVPRECONFIG@103.510:mv_referat_utvar">
    <vt:lpwstr/>
  </property>
  <property fmtid="{D5CDD505-2E9C-101B-9397-08002B2CF9AE}" pid="19" name="FSC#SKMVPRECONFIG@103.510:mv_referat_vec">
    <vt:lpwstr/>
  </property>
  <property fmtid="{D5CDD505-2E9C-101B-9397-08002B2CF9AE}" pid="20" name="FSC#SKMVPRECONFIG@103.510:mv_referat_zaznam">
    <vt:lpwstr/>
  </property>
  <property fmtid="{D5CDD505-2E9C-101B-9397-08002B2CF9AE}" pid="21" name="FSC#SKMVPRECONFIG@103.510:mv_as_ou">
    <vt:lpwstr>ODDELENIE OBSTARÁVANIA INVESTIČNEJ VÝSTAVBY A INFORMAČNÝCH TECHNOLÓGIÍ</vt:lpwstr>
  </property>
  <property fmtid="{D5CDD505-2E9C-101B-9397-08002B2CF9AE}" pid="22" name="FSC#SKMVPRECONFIG@103.510:kamo_odos_meno">
    <vt:lpwstr/>
  </property>
  <property fmtid="{D5CDD505-2E9C-101B-9397-08002B2CF9AE}" pid="23" name="FSC#SKMVPRECONFIG@103.510:kamo_odos_adresa">
    <vt:lpwstr/>
  </property>
  <property fmtid="{D5CDD505-2E9C-101B-9397-08002B2CF9AE}" pid="24" name="FSC#SKMVPRECONFIG@103.510:kamo_poc_priloh">
    <vt:lpwstr/>
  </property>
  <property fmtid="{D5CDD505-2E9C-101B-9397-08002B2CF9AE}" pid="25" name="FSC#SKMVPRECONFIG@103.510:kamo_poc_stran">
    <vt:lpwstr/>
  </property>
  <property fmtid="{D5CDD505-2E9C-101B-9397-08002B2CF9AE}" pid="26" name="FSC#SKMVPRECONFIG@103.510:kamo_evid_date">
    <vt:lpwstr/>
  </property>
  <property fmtid="{D5CDD505-2E9C-101B-9397-08002B2CF9AE}" pid="27" name="FSC#SKMVPRECONFIG@103.510:kamo_cislo">
    <vt:lpwstr/>
  </property>
  <property fmtid="{D5CDD505-2E9C-101B-9397-08002B2CF9AE}" pid="28" name="FSC#SKMVPRECONFIG@103.510:kamo_meno">
    <vt:lpwstr/>
  </property>
  <property fmtid="{D5CDD505-2E9C-101B-9397-08002B2CF9AE}" pid="29" name="FSC#SKMVPRECONFIG@103.510:kamo_poznamka">
    <vt:lpwstr/>
  </property>
  <property fmtid="{D5CDD505-2E9C-101B-9397-08002B2CF9AE}" pid="30" name="FSC#SKMVPRECONFIG@103.510:kamo_vec">
    <vt:lpwstr/>
  </property>
  <property fmtid="{D5CDD505-2E9C-101B-9397-08002B2CF9AE}" pid="31" name="FSC#SKEDITIONREG@103.510:a_acceptor">
    <vt:lpwstr/>
  </property>
  <property fmtid="{D5CDD505-2E9C-101B-9397-08002B2CF9AE}" pid="32" name="FSC#SKEDITIONREG@103.510:a_clearedat">
    <vt:lpwstr/>
  </property>
  <property fmtid="{D5CDD505-2E9C-101B-9397-08002B2CF9AE}" pid="33" name="FSC#SKEDITIONREG@103.510:a_clearedby">
    <vt:lpwstr/>
  </property>
  <property fmtid="{D5CDD505-2E9C-101B-9397-08002B2CF9AE}" pid="34" name="FSC#SKEDITIONREG@103.510:a_comm">
    <vt:lpwstr/>
  </property>
  <property fmtid="{D5CDD505-2E9C-101B-9397-08002B2CF9AE}" pid="35" name="FSC#SKEDITIONREG@103.510:a_decisionattachments">
    <vt:lpwstr/>
  </property>
  <property fmtid="{D5CDD505-2E9C-101B-9397-08002B2CF9AE}" pid="36" name="FSC#SKEDITIONREG@103.510:a_deliveredat">
    <vt:lpwstr/>
  </property>
  <property fmtid="{D5CDD505-2E9C-101B-9397-08002B2CF9AE}" pid="37" name="FSC#SKEDITIONREG@103.510:a_delivery">
    <vt:lpwstr/>
  </property>
  <property fmtid="{D5CDD505-2E9C-101B-9397-08002B2CF9AE}" pid="38" name="FSC#SKEDITIONREG@103.510:a_extension">
    <vt:lpwstr/>
  </property>
  <property fmtid="{D5CDD505-2E9C-101B-9397-08002B2CF9AE}" pid="39" name="FSC#SKEDITIONREG@103.510:a_filenumber">
    <vt:lpwstr/>
  </property>
  <property fmtid="{D5CDD505-2E9C-101B-9397-08002B2CF9AE}" pid="40" name="FSC#SKEDITIONREG@103.510:a_fileresponsible">
    <vt:lpwstr/>
  </property>
  <property fmtid="{D5CDD505-2E9C-101B-9397-08002B2CF9AE}" pid="41" name="FSC#SKEDITIONREG@103.510:a_fileresporg">
    <vt:lpwstr/>
  </property>
  <property fmtid="{D5CDD505-2E9C-101B-9397-08002B2CF9AE}" pid="42" name="FSC#SKEDITIONREG@103.510:a_fileresporg_email_OU">
    <vt:lpwstr/>
  </property>
  <property fmtid="{D5CDD505-2E9C-101B-9397-08002B2CF9AE}" pid="43" name="FSC#SKEDITIONREG@103.510:a_fileresporg_emailaddress">
    <vt:lpwstr/>
  </property>
  <property fmtid="{D5CDD505-2E9C-101B-9397-08002B2CF9AE}" pid="44" name="FSC#SKEDITIONREG@103.510:a_fileresporg_fax">
    <vt:lpwstr/>
  </property>
  <property fmtid="{D5CDD505-2E9C-101B-9397-08002B2CF9AE}" pid="45" name="FSC#SKEDITIONREG@103.510:a_fileresporg_fax_OU">
    <vt:lpwstr/>
  </property>
  <property fmtid="{D5CDD505-2E9C-101B-9397-08002B2CF9AE}" pid="46" name="FSC#SKEDITIONREG@103.510:a_fileresporg_function">
    <vt:lpwstr/>
  </property>
  <property fmtid="{D5CDD505-2E9C-101B-9397-08002B2CF9AE}" pid="47" name="FSC#SKEDITIONREG@103.510:a_fileresporg_function_OU">
    <vt:lpwstr/>
  </property>
  <property fmtid="{D5CDD505-2E9C-101B-9397-08002B2CF9AE}" pid="48" name="FSC#SKEDITIONREG@103.510:a_fileresporg_head">
    <vt:lpwstr/>
  </property>
  <property fmtid="{D5CDD505-2E9C-101B-9397-08002B2CF9AE}" pid="49" name="FSC#SKEDITIONREG@103.510:a_fileresporg_head_OU">
    <vt:lpwstr/>
  </property>
  <property fmtid="{D5CDD505-2E9C-101B-9397-08002B2CF9AE}" pid="50" name="FSC#SKEDITIONREG@103.510:a_fileresporg_OU">
    <vt:lpwstr/>
  </property>
  <property fmtid="{D5CDD505-2E9C-101B-9397-08002B2CF9AE}" pid="51" name="FSC#SKEDITIONREG@103.510:a_fileresporg_phone">
    <vt:lpwstr/>
  </property>
  <property fmtid="{D5CDD505-2E9C-101B-9397-08002B2CF9AE}" pid="52" name="FSC#SKEDITIONREG@103.510:a_fileresporg_phone_OU">
    <vt:lpwstr/>
  </property>
  <property fmtid="{D5CDD505-2E9C-101B-9397-08002B2CF9AE}" pid="53" name="FSC#SKEDITIONREG@103.510:a_incattachments">
    <vt:lpwstr/>
  </property>
  <property fmtid="{D5CDD505-2E9C-101B-9397-08002B2CF9AE}" pid="54" name="FSC#SKEDITIONREG@103.510:a_incnr">
    <vt:lpwstr/>
  </property>
  <property fmtid="{D5CDD505-2E9C-101B-9397-08002B2CF9AE}" pid="55" name="FSC#SKEDITIONREG@103.510:a_objcreatedstr">
    <vt:lpwstr/>
  </property>
  <property fmtid="{D5CDD505-2E9C-101B-9397-08002B2CF9AE}" pid="56" name="FSC#SKEDITIONREG@103.510:a_ordernumber">
    <vt:lpwstr/>
  </property>
  <property fmtid="{D5CDD505-2E9C-101B-9397-08002B2CF9AE}" pid="57" name="FSC#SKEDITIONREG@103.510:a_oursign">
    <vt:lpwstr/>
  </property>
  <property fmtid="{D5CDD505-2E9C-101B-9397-08002B2CF9AE}" pid="58" name="FSC#SKEDITIONREG@103.510:a_sendersign">
    <vt:lpwstr/>
  </property>
  <property fmtid="{D5CDD505-2E9C-101B-9397-08002B2CF9AE}" pid="59" name="FSC#SKEDITIONREG@103.510:a_shortou">
    <vt:lpwstr/>
  </property>
  <property fmtid="{D5CDD505-2E9C-101B-9397-08002B2CF9AE}" pid="60" name="FSC#SKEDITIONREG@103.510:a_testsalutation">
    <vt:lpwstr/>
  </property>
  <property fmtid="{D5CDD505-2E9C-101B-9397-08002B2CF9AE}" pid="61" name="FSC#SKEDITIONREG@103.510:a_validfrom">
    <vt:lpwstr/>
  </property>
  <property fmtid="{D5CDD505-2E9C-101B-9397-08002B2CF9AE}" pid="62" name="FSC#SKEDITIONREG@103.510:as_activity">
    <vt:lpwstr/>
  </property>
  <property fmtid="{D5CDD505-2E9C-101B-9397-08002B2CF9AE}" pid="63" name="FSC#SKEDITIONREG@103.510:as_docdate">
    <vt:lpwstr/>
  </property>
  <property fmtid="{D5CDD505-2E9C-101B-9397-08002B2CF9AE}" pid="64" name="FSC#SKEDITIONREG@103.510:as_establishdate">
    <vt:lpwstr/>
  </property>
  <property fmtid="{D5CDD505-2E9C-101B-9397-08002B2CF9AE}" pid="65" name="FSC#SKEDITIONREG@103.510:as_fileresphead">
    <vt:lpwstr/>
  </property>
  <property fmtid="{D5CDD505-2E9C-101B-9397-08002B2CF9AE}" pid="66" name="FSC#SKEDITIONREG@103.510:as_filerespheadfnct">
    <vt:lpwstr/>
  </property>
  <property fmtid="{D5CDD505-2E9C-101B-9397-08002B2CF9AE}" pid="67" name="FSC#SKEDITIONREG@103.510:as_fileresponsible">
    <vt:lpwstr/>
  </property>
  <property fmtid="{D5CDD505-2E9C-101B-9397-08002B2CF9AE}" pid="68" name="FSC#SKEDITIONREG@103.510:as_filesubj">
    <vt:lpwstr/>
  </property>
  <property fmtid="{D5CDD505-2E9C-101B-9397-08002B2CF9AE}" pid="69" name="FSC#SKEDITIONREG@103.510:as_objname">
    <vt:lpwstr/>
  </property>
  <property fmtid="{D5CDD505-2E9C-101B-9397-08002B2CF9AE}" pid="70" name="FSC#SKEDITIONREG@103.510:as_ou">
    <vt:lpwstr/>
  </property>
  <property fmtid="{D5CDD505-2E9C-101B-9397-08002B2CF9AE}" pid="71" name="FSC#SKEDITIONREG@103.510:as_owner">
    <vt:lpwstr>PaedDr. Tomáš Rybárik</vt:lpwstr>
  </property>
  <property fmtid="{D5CDD505-2E9C-101B-9397-08002B2CF9AE}" pid="72" name="FSC#SKEDITIONREG@103.510:as_phonelink">
    <vt:lpwstr/>
  </property>
  <property fmtid="{D5CDD505-2E9C-101B-9397-08002B2CF9AE}" pid="73" name="FSC#SKEDITIONREG@103.510:oz_externAdr">
    <vt:lpwstr/>
  </property>
  <property fmtid="{D5CDD505-2E9C-101B-9397-08002B2CF9AE}" pid="74" name="FSC#SKEDITIONREG@103.510:a_depositperiod">
    <vt:lpwstr/>
  </property>
  <property fmtid="{D5CDD505-2E9C-101B-9397-08002B2CF9AE}" pid="75" name="FSC#SKEDITIONREG@103.510:a_disposestate">
    <vt:lpwstr/>
  </property>
  <property fmtid="{D5CDD505-2E9C-101B-9397-08002B2CF9AE}" pid="76" name="FSC#SKEDITIONREG@103.510:a_fileresponsiblefnct">
    <vt:lpwstr/>
  </property>
  <property fmtid="{D5CDD505-2E9C-101B-9397-08002B2CF9AE}" pid="77" name="FSC#SKEDITIONREG@103.510:a_fileresporg_position">
    <vt:lpwstr/>
  </property>
  <property fmtid="{D5CDD505-2E9C-101B-9397-08002B2CF9AE}" pid="78" name="FSC#SKEDITIONREG@103.510:a_fileresporg_position_OU">
    <vt:lpwstr/>
  </property>
  <property fmtid="{D5CDD505-2E9C-101B-9397-08002B2CF9AE}" pid="79" name="FSC#SKEDITIONREG@103.510:a_osobnecislosprac">
    <vt:lpwstr/>
  </property>
  <property fmtid="{D5CDD505-2E9C-101B-9397-08002B2CF9AE}" pid="80" name="FSC#SKEDITIONREG@103.510:a_registrysign">
    <vt:lpwstr/>
  </property>
  <property fmtid="{D5CDD505-2E9C-101B-9397-08002B2CF9AE}" pid="81" name="FSC#SKEDITIONREG@103.510:a_subfileatt">
    <vt:lpwstr/>
  </property>
  <property fmtid="{D5CDD505-2E9C-101B-9397-08002B2CF9AE}" pid="82" name="FSC#SKEDITIONREG@103.510:as_filesubjall">
    <vt:lpwstr/>
  </property>
  <property fmtid="{D5CDD505-2E9C-101B-9397-08002B2CF9AE}" pid="83" name="FSC#SKEDITIONREG@103.510:CreatedAt">
    <vt:lpwstr>26. 1. 2023, 16:26</vt:lpwstr>
  </property>
  <property fmtid="{D5CDD505-2E9C-101B-9397-08002B2CF9AE}" pid="84" name="FSC#SKEDITIONREG@103.510:curruserrolegroup">
    <vt:lpwstr>ODDELENIE OBSTARÁVANIA INVESTIČNEJ VÝSTAVBY A INFORMAČNÝCH TECHNOLÓGIÍ</vt:lpwstr>
  </property>
  <property fmtid="{D5CDD505-2E9C-101B-9397-08002B2CF9AE}" pid="85" name="FSC#SKEDITIONREG@103.510:currusersubst">
    <vt:lpwstr>PaedDr. Tomáš Rybárik</vt:lpwstr>
  </property>
  <property fmtid="{D5CDD505-2E9C-101B-9397-08002B2CF9AE}" pid="86" name="FSC#SKEDITIONREG@103.510:emailsprac">
    <vt:lpwstr/>
  </property>
  <property fmtid="{D5CDD505-2E9C-101B-9397-08002B2CF9AE}" pid="87" name="FSC#SKEDITIONREG@103.510:ms_VyskladaniePoznamok">
    <vt:lpwstr/>
  </property>
  <property fmtid="{D5CDD505-2E9C-101B-9397-08002B2CF9AE}" pid="88" name="FSC#SKEDITIONREG@103.510:oumlname_fnct">
    <vt:lpwstr/>
  </property>
  <property fmtid="{D5CDD505-2E9C-101B-9397-08002B2CF9AE}" pid="89" name="FSC#SKEDITIONREG@103.510:sk_org_city">
    <vt:lpwstr>Bratislava 1</vt:lpwstr>
  </property>
  <property fmtid="{D5CDD505-2E9C-101B-9397-08002B2CF9AE}" pid="90" name="FSC#SKEDITIONREG@103.510:sk_org_dic">
    <vt:lpwstr/>
  </property>
  <property fmtid="{D5CDD505-2E9C-101B-9397-08002B2CF9AE}" pid="91" name="FSC#SKEDITIONREG@103.510:sk_org_email">
    <vt:lpwstr/>
  </property>
  <property fmtid="{D5CDD505-2E9C-101B-9397-08002B2CF9AE}" pid="92" name="FSC#SKEDITIONREG@103.510:sk_org_fax">
    <vt:lpwstr/>
  </property>
  <property fmtid="{D5CDD505-2E9C-101B-9397-08002B2CF9AE}" pid="93" name="FSC#SKEDITIONREG@103.510:sk_org_fullname">
    <vt:lpwstr>Sekcia ekonomiky</vt:lpwstr>
  </property>
  <property fmtid="{D5CDD505-2E9C-101B-9397-08002B2CF9AE}" pid="94" name="FSC#SKEDITIONREG@103.510:sk_org_ico">
    <vt:lpwstr>00151866</vt:lpwstr>
  </property>
  <property fmtid="{D5CDD505-2E9C-101B-9397-08002B2CF9AE}" pid="95" name="FSC#SKEDITIONREG@103.510:sk_org_phone">
    <vt:lpwstr/>
  </property>
  <property fmtid="{D5CDD505-2E9C-101B-9397-08002B2CF9AE}" pid="96" name="FSC#SKEDITIONREG@103.510:sk_org_shortname">
    <vt:lpwstr/>
  </property>
  <property fmtid="{D5CDD505-2E9C-101B-9397-08002B2CF9AE}" pid="97" name="FSC#SKEDITIONREG@103.510:sk_org_state">
    <vt:lpwstr>Slovensko</vt:lpwstr>
  </property>
  <property fmtid="{D5CDD505-2E9C-101B-9397-08002B2CF9AE}" pid="98" name="FSC#SKEDITIONREG@103.510:sk_org_street">
    <vt:lpwstr>Pribinova 2</vt:lpwstr>
  </property>
  <property fmtid="{D5CDD505-2E9C-101B-9397-08002B2CF9AE}" pid="99" name="FSC#SKEDITIONREG@103.510:sk_org_zip">
    <vt:lpwstr>812 72</vt:lpwstr>
  </property>
  <property fmtid="{D5CDD505-2E9C-101B-9397-08002B2CF9AE}" pid="100" name="FSC#SKEDITIONREG@103.510:viz_clearedat">
    <vt:lpwstr/>
  </property>
  <property fmtid="{D5CDD505-2E9C-101B-9397-08002B2CF9AE}" pid="101" name="FSC#SKEDITIONREG@103.510:viz_clearedby">
    <vt:lpwstr/>
  </property>
  <property fmtid="{D5CDD505-2E9C-101B-9397-08002B2CF9AE}" pid="102" name="FSC#SKEDITIONREG@103.510:viz_comm">
    <vt:lpwstr/>
  </property>
  <property fmtid="{D5CDD505-2E9C-101B-9397-08002B2CF9AE}" pid="103" name="FSC#SKEDITIONREG@103.510:viz_decisionattachments">
    <vt:lpwstr/>
  </property>
  <property fmtid="{D5CDD505-2E9C-101B-9397-08002B2CF9AE}" pid="104" name="FSC#SKEDITIONREG@103.510:viz_deliveredat">
    <vt:lpwstr/>
  </property>
  <property fmtid="{D5CDD505-2E9C-101B-9397-08002B2CF9AE}" pid="105" name="FSC#SKEDITIONREG@103.510:viz_delivery">
    <vt:lpwstr/>
  </property>
  <property fmtid="{D5CDD505-2E9C-101B-9397-08002B2CF9AE}" pid="106" name="FSC#SKEDITIONREG@103.510:viz_extension">
    <vt:lpwstr/>
  </property>
  <property fmtid="{D5CDD505-2E9C-101B-9397-08002B2CF9AE}" pid="107" name="FSC#SKEDITIONREG@103.510:viz_filenumber">
    <vt:lpwstr/>
  </property>
  <property fmtid="{D5CDD505-2E9C-101B-9397-08002B2CF9AE}" pid="108" name="FSC#SKEDITIONREG@103.510:viz_fileresponsible">
    <vt:lpwstr/>
  </property>
  <property fmtid="{D5CDD505-2E9C-101B-9397-08002B2CF9AE}" pid="109" name="FSC#SKEDITIONREG@103.510:viz_fileresporg">
    <vt:lpwstr/>
  </property>
  <property fmtid="{D5CDD505-2E9C-101B-9397-08002B2CF9AE}" pid="110" name="FSC#SKEDITIONREG@103.510:viz_fileresporg_email_OU">
    <vt:lpwstr/>
  </property>
  <property fmtid="{D5CDD505-2E9C-101B-9397-08002B2CF9AE}" pid="111" name="FSC#SKEDITIONREG@103.510:viz_fileresporg_emailaddress">
    <vt:lpwstr/>
  </property>
  <property fmtid="{D5CDD505-2E9C-101B-9397-08002B2CF9AE}" pid="112" name="FSC#SKEDITIONREG@103.510:viz_fileresporg_fax">
    <vt:lpwstr/>
  </property>
  <property fmtid="{D5CDD505-2E9C-101B-9397-08002B2CF9AE}" pid="113" name="FSC#SKEDITIONREG@103.510:viz_fileresporg_fax_OU">
    <vt:lpwstr/>
  </property>
  <property fmtid="{D5CDD505-2E9C-101B-9397-08002B2CF9AE}" pid="114" name="FSC#SKEDITIONREG@103.510:viz_fileresporg_function">
    <vt:lpwstr/>
  </property>
  <property fmtid="{D5CDD505-2E9C-101B-9397-08002B2CF9AE}" pid="115" name="FSC#SKEDITIONREG@103.510:viz_fileresporg_function_OU">
    <vt:lpwstr/>
  </property>
  <property fmtid="{D5CDD505-2E9C-101B-9397-08002B2CF9AE}" pid="116" name="FSC#SKEDITIONREG@103.510:viz_fileresporg_head">
    <vt:lpwstr/>
  </property>
  <property fmtid="{D5CDD505-2E9C-101B-9397-08002B2CF9AE}" pid="117" name="FSC#SKEDITIONREG@103.510:viz_fileresporg_head_OU">
    <vt:lpwstr/>
  </property>
  <property fmtid="{D5CDD505-2E9C-101B-9397-08002B2CF9AE}" pid="118" name="FSC#SKEDITIONREG@103.510:viz_fileresporg_longname">
    <vt:lpwstr/>
  </property>
  <property fmtid="{D5CDD505-2E9C-101B-9397-08002B2CF9AE}" pid="119" name="FSC#SKEDITIONREG@103.510:viz_fileresporg_mesto">
    <vt:lpwstr/>
  </property>
  <property fmtid="{D5CDD505-2E9C-101B-9397-08002B2CF9AE}" pid="120" name="FSC#SKEDITIONREG@103.510:viz_fileresporg_odbor">
    <vt:lpwstr/>
  </property>
  <property fmtid="{D5CDD505-2E9C-101B-9397-08002B2CF9AE}" pid="121" name="FSC#SKEDITIONREG@103.510:viz_fileresporg_odbor_function">
    <vt:lpwstr/>
  </property>
  <property fmtid="{D5CDD505-2E9C-101B-9397-08002B2CF9AE}" pid="122" name="FSC#SKEDITIONREG@103.510:viz_fileresporg_odbor_head">
    <vt:lpwstr/>
  </property>
  <property fmtid="{D5CDD505-2E9C-101B-9397-08002B2CF9AE}" pid="123" name="FSC#SKEDITIONREG@103.510:viz_fileresporg_OU">
    <vt:lpwstr/>
  </property>
  <property fmtid="{D5CDD505-2E9C-101B-9397-08002B2CF9AE}" pid="124" name="FSC#SKEDITIONREG@103.510:viz_fileresporg_phone">
    <vt:lpwstr/>
  </property>
  <property fmtid="{D5CDD505-2E9C-101B-9397-08002B2CF9AE}" pid="125" name="FSC#SKEDITIONREG@103.510:viz_fileresporg_phone_OU">
    <vt:lpwstr/>
  </property>
  <property fmtid="{D5CDD505-2E9C-101B-9397-08002B2CF9AE}" pid="126" name="FSC#SKEDITIONREG@103.510:viz_fileresporg_position">
    <vt:lpwstr/>
  </property>
  <property fmtid="{D5CDD505-2E9C-101B-9397-08002B2CF9AE}" pid="127" name="FSC#SKEDITIONREG@103.510:viz_fileresporg_position_OU">
    <vt:lpwstr/>
  </property>
  <property fmtid="{D5CDD505-2E9C-101B-9397-08002B2CF9AE}" pid="128" name="FSC#SKEDITIONREG@103.510:viz_fileresporg_psc">
    <vt:lpwstr/>
  </property>
  <property fmtid="{D5CDD505-2E9C-101B-9397-08002B2CF9AE}" pid="129" name="FSC#SKEDITIONREG@103.510:viz_fileresporg_sekcia">
    <vt:lpwstr/>
  </property>
  <property fmtid="{D5CDD505-2E9C-101B-9397-08002B2CF9AE}" pid="130" name="FSC#SKEDITIONREG@103.510:viz_fileresporg_sekcia_function">
    <vt:lpwstr/>
  </property>
  <property fmtid="{D5CDD505-2E9C-101B-9397-08002B2CF9AE}" pid="131" name="FSC#SKEDITIONREG@103.510:viz_fileresporg_sekcia_head">
    <vt:lpwstr/>
  </property>
  <property fmtid="{D5CDD505-2E9C-101B-9397-08002B2CF9AE}" pid="132" name="FSC#SKEDITIONREG@103.510:viz_fileresporg_stat">
    <vt:lpwstr/>
  </property>
  <property fmtid="{D5CDD505-2E9C-101B-9397-08002B2CF9AE}" pid="133" name="FSC#SKEDITIONREG@103.510:viz_fileresporg_ulica">
    <vt:lpwstr/>
  </property>
  <property fmtid="{D5CDD505-2E9C-101B-9397-08002B2CF9AE}" pid="134" name="FSC#SKEDITIONREG@103.510:viz_fileresporgknazov">
    <vt:lpwstr/>
  </property>
  <property fmtid="{D5CDD505-2E9C-101B-9397-08002B2CF9AE}" pid="135" name="FSC#SKEDITIONREG@103.510:viz_filesubj">
    <vt:lpwstr/>
  </property>
  <property fmtid="{D5CDD505-2E9C-101B-9397-08002B2CF9AE}" pid="136" name="FSC#SKEDITIONREG@103.510:viz_incattachments">
    <vt:lpwstr/>
  </property>
  <property fmtid="{D5CDD505-2E9C-101B-9397-08002B2CF9AE}" pid="137" name="FSC#SKEDITIONREG@103.510:viz_incnr">
    <vt:lpwstr/>
  </property>
  <property fmtid="{D5CDD505-2E9C-101B-9397-08002B2CF9AE}" pid="138" name="FSC#SKEDITIONREG@103.510:viz_intletterrecivers">
    <vt:lpwstr/>
  </property>
  <property fmtid="{D5CDD505-2E9C-101B-9397-08002B2CF9AE}" pid="139" name="FSC#SKEDITIONREG@103.510:viz_objcreatedstr">
    <vt:lpwstr/>
  </property>
  <property fmtid="{D5CDD505-2E9C-101B-9397-08002B2CF9AE}" pid="140" name="FSC#SKEDITIONREG@103.510:viz_ordernumber">
    <vt:lpwstr/>
  </property>
  <property fmtid="{D5CDD505-2E9C-101B-9397-08002B2CF9AE}" pid="141" name="FSC#SKEDITIONREG@103.510:viz_oursign">
    <vt:lpwstr/>
  </property>
  <property fmtid="{D5CDD505-2E9C-101B-9397-08002B2CF9AE}" pid="142" name="FSC#SKEDITIONREG@103.510:viz_responseto_createdby">
    <vt:lpwstr/>
  </property>
  <property fmtid="{D5CDD505-2E9C-101B-9397-08002B2CF9AE}" pid="143" name="FSC#SKEDITIONREG@103.510:viz_sendersign">
    <vt:lpwstr/>
  </property>
  <property fmtid="{D5CDD505-2E9C-101B-9397-08002B2CF9AE}" pid="144" name="FSC#SKEDITIONREG@103.510:viz_shortfileresporg">
    <vt:lpwstr/>
  </property>
  <property fmtid="{D5CDD505-2E9C-101B-9397-08002B2CF9AE}" pid="145" name="FSC#SKEDITIONREG@103.510:viz_tel_number">
    <vt:lpwstr/>
  </property>
  <property fmtid="{D5CDD505-2E9C-101B-9397-08002B2CF9AE}" pid="146" name="FSC#SKEDITIONREG@103.510:viz_tel_number2">
    <vt:lpwstr/>
  </property>
  <property fmtid="{D5CDD505-2E9C-101B-9397-08002B2CF9AE}" pid="147" name="FSC#SKEDITIONREG@103.510:viz_testsalutation">
    <vt:lpwstr/>
  </property>
  <property fmtid="{D5CDD505-2E9C-101B-9397-08002B2CF9AE}" pid="148" name="FSC#SKEDITIONREG@103.510:viz_validfrom">
    <vt:lpwstr/>
  </property>
  <property fmtid="{D5CDD505-2E9C-101B-9397-08002B2CF9AE}" pid="149" name="FSC#SKEDITIONREG@103.510:zaznam_jeden_adresat">
    <vt:lpwstr/>
  </property>
  <property fmtid="{D5CDD505-2E9C-101B-9397-08002B2CF9AE}" pid="150" name="FSC#SKEDITIONREG@103.510:zaznam_vnut_adresati_1">
    <vt:lpwstr/>
  </property>
  <property fmtid="{D5CDD505-2E9C-101B-9397-08002B2CF9AE}" pid="151" name="FSC#SKEDITIONREG@103.510:zaznam_vnut_adresati_2">
    <vt:lpwstr/>
  </property>
  <property fmtid="{D5CDD505-2E9C-101B-9397-08002B2CF9AE}" pid="152" name="FSC#SKEDITIONREG@103.510:zaznam_vnut_adresati_3">
    <vt:lpwstr/>
  </property>
  <property fmtid="{D5CDD505-2E9C-101B-9397-08002B2CF9AE}" pid="153" name="FSC#SKEDITIONREG@103.510:zaznam_vnut_adresati_4">
    <vt:lpwstr/>
  </property>
  <property fmtid="{D5CDD505-2E9C-101B-9397-08002B2CF9AE}" pid="154" name="FSC#SKEDITIONREG@103.510:zaznam_vnut_adresati_5">
    <vt:lpwstr/>
  </property>
  <property fmtid="{D5CDD505-2E9C-101B-9397-08002B2CF9AE}" pid="155" name="FSC#SKEDITIONREG@103.510:zaznam_vnut_adresati_6">
    <vt:lpwstr/>
  </property>
  <property fmtid="{D5CDD505-2E9C-101B-9397-08002B2CF9AE}" pid="156" name="FSC#SKEDITIONREG@103.510:zaznam_vnut_adresati_7">
    <vt:lpwstr/>
  </property>
  <property fmtid="{D5CDD505-2E9C-101B-9397-08002B2CF9AE}" pid="157" name="FSC#SKEDITIONREG@103.510:zaznam_vnut_adresati_8">
    <vt:lpwstr/>
  </property>
  <property fmtid="{D5CDD505-2E9C-101B-9397-08002B2CF9AE}" pid="158" name="FSC#SKEDITIONREG@103.510:zaznam_vnut_adresati_9">
    <vt:lpwstr/>
  </property>
  <property fmtid="{D5CDD505-2E9C-101B-9397-08002B2CF9AE}" pid="159" name="FSC#SKEDITIONREG@103.510:zaznam_vnut_adresati_10">
    <vt:lpwstr/>
  </property>
  <property fmtid="{D5CDD505-2E9C-101B-9397-08002B2CF9AE}" pid="160" name="FSC#SKEDITIONREG@103.510:zaznam_vnut_adresati_11">
    <vt:lpwstr/>
  </property>
  <property fmtid="{D5CDD505-2E9C-101B-9397-08002B2CF9AE}" pid="161" name="FSC#SKEDITIONREG@103.510:zaznam_vnut_adresati_12">
    <vt:lpwstr/>
  </property>
  <property fmtid="{D5CDD505-2E9C-101B-9397-08002B2CF9AE}" pid="162" name="FSC#SKEDITIONREG@103.510:zaznam_vnut_adresati_13">
    <vt:lpwstr/>
  </property>
  <property fmtid="{D5CDD505-2E9C-101B-9397-08002B2CF9AE}" pid="163" name="FSC#SKEDITIONREG@103.510:zaznam_vnut_adresati_14">
    <vt:lpwstr/>
  </property>
  <property fmtid="{D5CDD505-2E9C-101B-9397-08002B2CF9AE}" pid="164" name="FSC#SKEDITIONREG@103.510:zaznam_vnut_adresati_15">
    <vt:lpwstr/>
  </property>
  <property fmtid="{D5CDD505-2E9C-101B-9397-08002B2CF9AE}" pid="165" name="FSC#SKEDITIONREG@103.510:zaznam_vnut_adresati_16">
    <vt:lpwstr/>
  </property>
  <property fmtid="{D5CDD505-2E9C-101B-9397-08002B2CF9AE}" pid="166" name="FSC#SKEDITIONREG@103.510:zaznam_vnut_adresati_17">
    <vt:lpwstr/>
  </property>
  <property fmtid="{D5CDD505-2E9C-101B-9397-08002B2CF9AE}" pid="167" name="FSC#SKEDITIONREG@103.510:zaznam_vnut_adresati_18">
    <vt:lpwstr/>
  </property>
  <property fmtid="{D5CDD505-2E9C-101B-9397-08002B2CF9AE}" pid="168" name="FSC#SKEDITIONREG@103.510:zaznam_vnut_adresati_19">
    <vt:lpwstr/>
  </property>
  <property fmtid="{D5CDD505-2E9C-101B-9397-08002B2CF9AE}" pid="169" name="FSC#SKEDITIONREG@103.510:zaznam_vnut_adresati_20">
    <vt:lpwstr/>
  </property>
  <property fmtid="{D5CDD505-2E9C-101B-9397-08002B2CF9AE}" pid="170" name="FSC#SKEDITIONREG@103.510:zaznam_vnut_adresati_21">
    <vt:lpwstr/>
  </property>
  <property fmtid="{D5CDD505-2E9C-101B-9397-08002B2CF9AE}" pid="171" name="FSC#SKEDITIONREG@103.510:zaznam_vnut_adresati_22">
    <vt:lpwstr/>
  </property>
  <property fmtid="{D5CDD505-2E9C-101B-9397-08002B2CF9AE}" pid="172" name="FSC#SKEDITIONREG@103.510:zaznam_vnut_adresati_23">
    <vt:lpwstr/>
  </property>
  <property fmtid="{D5CDD505-2E9C-101B-9397-08002B2CF9AE}" pid="173" name="FSC#SKEDITIONREG@103.510:zaznam_vnut_adresati_24">
    <vt:lpwstr/>
  </property>
  <property fmtid="{D5CDD505-2E9C-101B-9397-08002B2CF9AE}" pid="174" name="FSC#SKEDITIONREG@103.510:zaznam_vnut_adresati_25">
    <vt:lpwstr/>
  </property>
  <property fmtid="{D5CDD505-2E9C-101B-9397-08002B2CF9AE}" pid="175" name="FSC#SKEDITIONREG@103.510:zaznam_vnut_adresati_26">
    <vt:lpwstr/>
  </property>
  <property fmtid="{D5CDD505-2E9C-101B-9397-08002B2CF9AE}" pid="176" name="FSC#SKEDITIONREG@103.510:zaznam_vnut_adresati_27">
    <vt:lpwstr/>
  </property>
  <property fmtid="{D5CDD505-2E9C-101B-9397-08002B2CF9AE}" pid="177" name="FSC#SKEDITIONREG@103.510:zaznam_vnut_adresati_28">
    <vt:lpwstr/>
  </property>
  <property fmtid="{D5CDD505-2E9C-101B-9397-08002B2CF9AE}" pid="178" name="FSC#SKEDITIONREG@103.510:zaznam_vnut_adresati_29">
    <vt:lpwstr/>
  </property>
  <property fmtid="{D5CDD505-2E9C-101B-9397-08002B2CF9AE}" pid="179" name="FSC#SKEDITIONREG@103.510:zaznam_vnut_adresati_30">
    <vt:lpwstr/>
  </property>
  <property fmtid="{D5CDD505-2E9C-101B-9397-08002B2CF9AE}" pid="180" name="FSC#SKEDITIONREG@103.510:zaznam_vnut_adresati_31">
    <vt:lpwstr/>
  </property>
  <property fmtid="{D5CDD505-2E9C-101B-9397-08002B2CF9AE}" pid="181" name="FSC#SKEDITIONREG@103.510:zaznam_vnut_adresati_32">
    <vt:lpwstr/>
  </property>
  <property fmtid="{D5CDD505-2E9C-101B-9397-08002B2CF9AE}" pid="182" name="FSC#SKEDITIONREG@103.510:zaznam_vnut_adresati_33">
    <vt:lpwstr/>
  </property>
  <property fmtid="{D5CDD505-2E9C-101B-9397-08002B2CF9AE}" pid="183" name="FSC#SKEDITIONREG@103.510:zaznam_vnut_adresati_34">
    <vt:lpwstr/>
  </property>
  <property fmtid="{D5CDD505-2E9C-101B-9397-08002B2CF9AE}" pid="184" name="FSC#SKEDITIONREG@103.510:zaznam_vnut_adresati_35">
    <vt:lpwstr/>
  </property>
  <property fmtid="{D5CDD505-2E9C-101B-9397-08002B2CF9AE}" pid="185" name="FSC#SKEDITIONREG@103.510:zaznam_vnut_adresati_36">
    <vt:lpwstr/>
  </property>
  <property fmtid="{D5CDD505-2E9C-101B-9397-08002B2CF9AE}" pid="186" name="FSC#SKEDITIONREG@103.510:zaznam_vnut_adresati_37">
    <vt:lpwstr/>
  </property>
  <property fmtid="{D5CDD505-2E9C-101B-9397-08002B2CF9AE}" pid="187" name="FSC#SKEDITIONREG@103.510:zaznam_vnut_adresati_38">
    <vt:lpwstr/>
  </property>
  <property fmtid="{D5CDD505-2E9C-101B-9397-08002B2CF9AE}" pid="188" name="FSC#SKEDITIONREG@103.510:zaznam_vnut_adresati_39">
    <vt:lpwstr/>
  </property>
  <property fmtid="{D5CDD505-2E9C-101B-9397-08002B2CF9AE}" pid="189" name="FSC#SKEDITIONREG@103.510:zaznam_vnut_adresati_40">
    <vt:lpwstr/>
  </property>
  <property fmtid="{D5CDD505-2E9C-101B-9397-08002B2CF9AE}" pid="190" name="FSC#SKEDITIONREG@103.510:zaznam_vnut_adresati_41">
    <vt:lpwstr/>
  </property>
  <property fmtid="{D5CDD505-2E9C-101B-9397-08002B2CF9AE}" pid="191" name="FSC#SKEDITIONREG@103.510:zaznam_vnut_adresati_42">
    <vt:lpwstr/>
  </property>
  <property fmtid="{D5CDD505-2E9C-101B-9397-08002B2CF9AE}" pid="192" name="FSC#SKEDITIONREG@103.510:zaznam_vnut_adresati_43">
    <vt:lpwstr/>
  </property>
  <property fmtid="{D5CDD505-2E9C-101B-9397-08002B2CF9AE}" pid="193" name="FSC#SKEDITIONREG@103.510:zaznam_vnut_adresati_44">
    <vt:lpwstr/>
  </property>
  <property fmtid="{D5CDD505-2E9C-101B-9397-08002B2CF9AE}" pid="194" name="FSC#SKEDITIONREG@103.510:zaznam_vnut_adresati_45">
    <vt:lpwstr/>
  </property>
  <property fmtid="{D5CDD505-2E9C-101B-9397-08002B2CF9AE}" pid="195" name="FSC#SKEDITIONREG@103.510:zaznam_vnut_adresati_46">
    <vt:lpwstr/>
  </property>
  <property fmtid="{D5CDD505-2E9C-101B-9397-08002B2CF9AE}" pid="196" name="FSC#SKEDITIONREG@103.510:zaznam_vnut_adresati_47">
    <vt:lpwstr/>
  </property>
  <property fmtid="{D5CDD505-2E9C-101B-9397-08002B2CF9AE}" pid="197" name="FSC#SKEDITIONREG@103.510:zaznam_vnut_adresati_48">
    <vt:lpwstr/>
  </property>
  <property fmtid="{D5CDD505-2E9C-101B-9397-08002B2CF9AE}" pid="198" name="FSC#SKEDITIONREG@103.510:zaznam_vnut_adresati_49">
    <vt:lpwstr/>
  </property>
  <property fmtid="{D5CDD505-2E9C-101B-9397-08002B2CF9AE}" pid="199" name="FSC#SKEDITIONREG@103.510:zaznam_vnut_adresati_50">
    <vt:lpwstr/>
  </property>
  <property fmtid="{D5CDD505-2E9C-101B-9397-08002B2CF9AE}" pid="200" name="FSC#SKEDITIONREG@103.510:zaznam_vnut_adresati_51">
    <vt:lpwstr/>
  </property>
  <property fmtid="{D5CDD505-2E9C-101B-9397-08002B2CF9AE}" pid="201" name="FSC#SKEDITIONREG@103.510:zaznam_vnut_adresati_52">
    <vt:lpwstr/>
  </property>
  <property fmtid="{D5CDD505-2E9C-101B-9397-08002B2CF9AE}" pid="202" name="FSC#SKEDITIONREG@103.510:zaznam_vnut_adresati_53">
    <vt:lpwstr/>
  </property>
  <property fmtid="{D5CDD505-2E9C-101B-9397-08002B2CF9AE}" pid="203" name="FSC#SKEDITIONREG@103.510:zaznam_vnut_adresati_54">
    <vt:lpwstr/>
  </property>
  <property fmtid="{D5CDD505-2E9C-101B-9397-08002B2CF9AE}" pid="204" name="FSC#SKEDITIONREG@103.510:zaznam_vnut_adresati_55">
    <vt:lpwstr/>
  </property>
  <property fmtid="{D5CDD505-2E9C-101B-9397-08002B2CF9AE}" pid="205" name="FSC#SKEDITIONREG@103.510:zaznam_vnut_adresati_56">
    <vt:lpwstr/>
  </property>
  <property fmtid="{D5CDD505-2E9C-101B-9397-08002B2CF9AE}" pid="206" name="FSC#SKEDITIONREG@103.510:zaznam_vnut_adresati_57">
    <vt:lpwstr/>
  </property>
  <property fmtid="{D5CDD505-2E9C-101B-9397-08002B2CF9AE}" pid="207" name="FSC#SKEDITIONREG@103.510:zaznam_vnut_adresati_58">
    <vt:lpwstr/>
  </property>
  <property fmtid="{D5CDD505-2E9C-101B-9397-08002B2CF9AE}" pid="208" name="FSC#SKEDITIONREG@103.510:zaznam_vnut_adresati_59">
    <vt:lpwstr/>
  </property>
  <property fmtid="{D5CDD505-2E9C-101B-9397-08002B2CF9AE}" pid="209" name="FSC#SKEDITIONREG@103.510:zaznam_vnut_adresati_60">
    <vt:lpwstr/>
  </property>
  <property fmtid="{D5CDD505-2E9C-101B-9397-08002B2CF9AE}" pid="210" name="FSC#SKEDITIONREG@103.510:zaznam_vnut_adresati_61">
    <vt:lpwstr/>
  </property>
  <property fmtid="{D5CDD505-2E9C-101B-9397-08002B2CF9AE}" pid="211" name="FSC#SKEDITIONREG@103.510:zaznam_vnut_adresati_62">
    <vt:lpwstr/>
  </property>
  <property fmtid="{D5CDD505-2E9C-101B-9397-08002B2CF9AE}" pid="212" name="FSC#SKEDITIONREG@103.510:zaznam_vnut_adresati_63">
    <vt:lpwstr/>
  </property>
  <property fmtid="{D5CDD505-2E9C-101B-9397-08002B2CF9AE}" pid="213" name="FSC#SKEDITIONREG@103.510:zaznam_vnut_adresati_64">
    <vt:lpwstr/>
  </property>
  <property fmtid="{D5CDD505-2E9C-101B-9397-08002B2CF9AE}" pid="214" name="FSC#SKEDITIONREG@103.510:zaznam_vnut_adresati_65">
    <vt:lpwstr/>
  </property>
  <property fmtid="{D5CDD505-2E9C-101B-9397-08002B2CF9AE}" pid="215" name="FSC#SKEDITIONREG@103.510:zaznam_vnut_adresati_66">
    <vt:lpwstr/>
  </property>
  <property fmtid="{D5CDD505-2E9C-101B-9397-08002B2CF9AE}" pid="216" name="FSC#SKEDITIONREG@103.510:zaznam_vnut_adresati_67">
    <vt:lpwstr/>
  </property>
  <property fmtid="{D5CDD505-2E9C-101B-9397-08002B2CF9AE}" pid="217" name="FSC#SKEDITIONREG@103.510:zaznam_vnut_adresati_68">
    <vt:lpwstr/>
  </property>
  <property fmtid="{D5CDD505-2E9C-101B-9397-08002B2CF9AE}" pid="218" name="FSC#SKEDITIONREG@103.510:zaznam_vnut_adresati_69">
    <vt:lpwstr/>
  </property>
  <property fmtid="{D5CDD505-2E9C-101B-9397-08002B2CF9AE}" pid="219" name="FSC#SKEDITIONREG@103.510:zaznam_vnut_adresati_70">
    <vt:lpwstr/>
  </property>
  <property fmtid="{D5CDD505-2E9C-101B-9397-08002B2CF9AE}" pid="220" name="FSC#SKEDITIONREG@103.510:zaznam_vonk_adresati_1">
    <vt:lpwstr/>
  </property>
  <property fmtid="{D5CDD505-2E9C-101B-9397-08002B2CF9AE}" pid="221" name="FSC#SKEDITIONREG@103.510:zaznam_vonk_adresati_2">
    <vt:lpwstr/>
  </property>
  <property fmtid="{D5CDD505-2E9C-101B-9397-08002B2CF9AE}" pid="222" name="FSC#SKEDITIONREG@103.510:zaznam_vonk_adresati_3">
    <vt:lpwstr/>
  </property>
  <property fmtid="{D5CDD505-2E9C-101B-9397-08002B2CF9AE}" pid="223" name="FSC#SKEDITIONREG@103.510:zaznam_vonk_adresati_4">
    <vt:lpwstr/>
  </property>
  <property fmtid="{D5CDD505-2E9C-101B-9397-08002B2CF9AE}" pid="224" name="FSC#SKEDITIONREG@103.510:zaznam_vonk_adresati_5">
    <vt:lpwstr/>
  </property>
  <property fmtid="{D5CDD505-2E9C-101B-9397-08002B2CF9AE}" pid="225" name="FSC#SKEDITIONREG@103.510:zaznam_vonk_adresati_6">
    <vt:lpwstr/>
  </property>
  <property fmtid="{D5CDD505-2E9C-101B-9397-08002B2CF9AE}" pid="226" name="FSC#SKEDITIONREG@103.510:zaznam_vonk_adresati_7">
    <vt:lpwstr/>
  </property>
  <property fmtid="{D5CDD505-2E9C-101B-9397-08002B2CF9AE}" pid="227" name="FSC#SKEDITIONREG@103.510:zaznam_vonk_adresati_8">
    <vt:lpwstr/>
  </property>
  <property fmtid="{D5CDD505-2E9C-101B-9397-08002B2CF9AE}" pid="228" name="FSC#SKEDITIONREG@103.510:zaznam_vonk_adresati_9">
    <vt:lpwstr/>
  </property>
  <property fmtid="{D5CDD505-2E9C-101B-9397-08002B2CF9AE}" pid="229" name="FSC#SKEDITIONREG@103.510:zaznam_vonk_adresati_10">
    <vt:lpwstr/>
  </property>
  <property fmtid="{D5CDD505-2E9C-101B-9397-08002B2CF9AE}" pid="230" name="FSC#SKEDITIONREG@103.510:zaznam_vonk_adresati_11">
    <vt:lpwstr/>
  </property>
  <property fmtid="{D5CDD505-2E9C-101B-9397-08002B2CF9AE}" pid="231" name="FSC#SKEDITIONREG@103.510:zaznam_vonk_adresati_12">
    <vt:lpwstr/>
  </property>
  <property fmtid="{D5CDD505-2E9C-101B-9397-08002B2CF9AE}" pid="232" name="FSC#SKEDITIONREG@103.510:zaznam_vonk_adresati_13">
    <vt:lpwstr/>
  </property>
  <property fmtid="{D5CDD505-2E9C-101B-9397-08002B2CF9AE}" pid="233" name="FSC#SKEDITIONREG@103.510:zaznam_vonk_adresati_14">
    <vt:lpwstr/>
  </property>
  <property fmtid="{D5CDD505-2E9C-101B-9397-08002B2CF9AE}" pid="234" name="FSC#SKEDITIONREG@103.510:zaznam_vonk_adresati_15">
    <vt:lpwstr/>
  </property>
  <property fmtid="{D5CDD505-2E9C-101B-9397-08002B2CF9AE}" pid="235" name="FSC#SKEDITIONREG@103.510:zaznam_vonk_adresati_16">
    <vt:lpwstr/>
  </property>
  <property fmtid="{D5CDD505-2E9C-101B-9397-08002B2CF9AE}" pid="236" name="FSC#SKEDITIONREG@103.510:zaznam_vonk_adresati_17">
    <vt:lpwstr/>
  </property>
  <property fmtid="{D5CDD505-2E9C-101B-9397-08002B2CF9AE}" pid="237" name="FSC#SKEDITIONREG@103.510:zaznam_vonk_adresati_18">
    <vt:lpwstr/>
  </property>
  <property fmtid="{D5CDD505-2E9C-101B-9397-08002B2CF9AE}" pid="238" name="FSC#SKEDITIONREG@103.510:zaznam_vonk_adresati_19">
    <vt:lpwstr/>
  </property>
  <property fmtid="{D5CDD505-2E9C-101B-9397-08002B2CF9AE}" pid="239" name="FSC#SKEDITIONREG@103.510:zaznam_vonk_adresati_20">
    <vt:lpwstr/>
  </property>
  <property fmtid="{D5CDD505-2E9C-101B-9397-08002B2CF9AE}" pid="240" name="FSC#SKEDITIONREG@103.510:zaznam_vonk_adresati_21">
    <vt:lpwstr/>
  </property>
  <property fmtid="{D5CDD505-2E9C-101B-9397-08002B2CF9AE}" pid="241" name="FSC#SKEDITIONREG@103.510:zaznam_vonk_adresati_22">
    <vt:lpwstr/>
  </property>
  <property fmtid="{D5CDD505-2E9C-101B-9397-08002B2CF9AE}" pid="242" name="FSC#SKEDITIONREG@103.510:zaznam_vonk_adresati_23">
    <vt:lpwstr/>
  </property>
  <property fmtid="{D5CDD505-2E9C-101B-9397-08002B2CF9AE}" pid="243" name="FSC#SKEDITIONREG@103.510:zaznam_vonk_adresati_24">
    <vt:lpwstr/>
  </property>
  <property fmtid="{D5CDD505-2E9C-101B-9397-08002B2CF9AE}" pid="244" name="FSC#SKEDITIONREG@103.510:zaznam_vonk_adresati_25">
    <vt:lpwstr/>
  </property>
  <property fmtid="{D5CDD505-2E9C-101B-9397-08002B2CF9AE}" pid="245" name="FSC#SKEDITIONREG@103.510:zaznam_vonk_adresati_26">
    <vt:lpwstr/>
  </property>
  <property fmtid="{D5CDD505-2E9C-101B-9397-08002B2CF9AE}" pid="246" name="FSC#SKEDITIONREG@103.510:zaznam_vonk_adresati_27">
    <vt:lpwstr/>
  </property>
  <property fmtid="{D5CDD505-2E9C-101B-9397-08002B2CF9AE}" pid="247" name="FSC#SKEDITIONREG@103.510:zaznam_vonk_adresati_28">
    <vt:lpwstr/>
  </property>
  <property fmtid="{D5CDD505-2E9C-101B-9397-08002B2CF9AE}" pid="248" name="FSC#SKEDITIONREG@103.510:zaznam_vonk_adresati_29">
    <vt:lpwstr/>
  </property>
  <property fmtid="{D5CDD505-2E9C-101B-9397-08002B2CF9AE}" pid="249" name="FSC#SKEDITIONREG@103.510:zaznam_vonk_adresati_30">
    <vt:lpwstr/>
  </property>
  <property fmtid="{D5CDD505-2E9C-101B-9397-08002B2CF9AE}" pid="250" name="FSC#SKEDITIONREG@103.510:zaznam_vonk_adresati_31">
    <vt:lpwstr/>
  </property>
  <property fmtid="{D5CDD505-2E9C-101B-9397-08002B2CF9AE}" pid="251" name="FSC#SKEDITIONREG@103.510:zaznam_vonk_adresati_32">
    <vt:lpwstr/>
  </property>
  <property fmtid="{D5CDD505-2E9C-101B-9397-08002B2CF9AE}" pid="252" name="FSC#SKEDITIONREG@103.510:zaznam_vonk_adresati_33">
    <vt:lpwstr/>
  </property>
  <property fmtid="{D5CDD505-2E9C-101B-9397-08002B2CF9AE}" pid="253" name="FSC#SKEDITIONREG@103.510:zaznam_vonk_adresati_34">
    <vt:lpwstr/>
  </property>
  <property fmtid="{D5CDD505-2E9C-101B-9397-08002B2CF9AE}" pid="254" name="FSC#SKEDITIONREG@103.510:zaznam_vonk_adresati_35">
    <vt:lpwstr/>
  </property>
  <property fmtid="{D5CDD505-2E9C-101B-9397-08002B2CF9AE}" pid="255" name="FSC#SKEDITIONREG@103.510:Stazovatel">
    <vt:lpwstr/>
  </property>
  <property fmtid="{D5CDD505-2E9C-101B-9397-08002B2CF9AE}" pid="256" name="FSC#SKEDITIONREG@103.510:ProtiKomu">
    <vt:lpwstr/>
  </property>
  <property fmtid="{D5CDD505-2E9C-101B-9397-08002B2CF9AE}" pid="257" name="FSC#SKEDITIONREG@103.510:EvCisloStaz">
    <vt:lpwstr/>
  </property>
  <property fmtid="{D5CDD505-2E9C-101B-9397-08002B2CF9AE}" pid="258" name="FSC#SKEDITIONREG@103.510:jod_AttrDateSkutocnyDatumVydania">
    <vt:lpwstr/>
  </property>
  <property fmtid="{D5CDD505-2E9C-101B-9397-08002B2CF9AE}" pid="259" name="FSC#SKEDITIONREG@103.510:jod_AttrNumCisloZmeny">
    <vt:lpwstr/>
  </property>
  <property fmtid="{D5CDD505-2E9C-101B-9397-08002B2CF9AE}" pid="260" name="FSC#SKEDITIONREG@103.510:jod_AttrStrRegCisloZaznamu">
    <vt:lpwstr/>
  </property>
  <property fmtid="{D5CDD505-2E9C-101B-9397-08002B2CF9AE}" pid="261" name="FSC#SKEDITIONREG@103.510:jod_cislodoc">
    <vt:lpwstr/>
  </property>
  <property fmtid="{D5CDD505-2E9C-101B-9397-08002B2CF9AE}" pid="262" name="FSC#SKEDITIONREG@103.510:jod_druh">
    <vt:lpwstr/>
  </property>
  <property fmtid="{D5CDD505-2E9C-101B-9397-08002B2CF9AE}" pid="263" name="FSC#SKEDITIONREG@103.510:jod_lu">
    <vt:lpwstr/>
  </property>
  <property fmtid="{D5CDD505-2E9C-101B-9397-08002B2CF9AE}" pid="264" name="FSC#SKEDITIONREG@103.510:jod_nazov">
    <vt:lpwstr/>
  </property>
  <property fmtid="{D5CDD505-2E9C-101B-9397-08002B2CF9AE}" pid="265" name="FSC#SKEDITIONREG@103.510:jod_typ">
    <vt:lpwstr/>
  </property>
  <property fmtid="{D5CDD505-2E9C-101B-9397-08002B2CF9AE}" pid="266" name="FSC#SKEDITIONREG@103.510:jod_zh">
    <vt:lpwstr/>
  </property>
  <property fmtid="{D5CDD505-2E9C-101B-9397-08002B2CF9AE}" pid="267" name="FSC#SKEDITIONREG@103.510:jod_sAttrDatePlatnostDo">
    <vt:lpwstr/>
  </property>
  <property fmtid="{D5CDD505-2E9C-101B-9397-08002B2CF9AE}" pid="268" name="FSC#SKEDITIONREG@103.510:jod_sAttrDatePlatnostOd">
    <vt:lpwstr/>
  </property>
  <property fmtid="{D5CDD505-2E9C-101B-9397-08002B2CF9AE}" pid="269" name="FSC#SKEDITIONREG@103.510:jod_sAttrDateUcinnostDoc">
    <vt:lpwstr/>
  </property>
  <property fmtid="{D5CDD505-2E9C-101B-9397-08002B2CF9AE}" pid="270" name="FSC#SKEDITIONREG@103.510:a_telephone">
    <vt:lpwstr/>
  </property>
  <property fmtid="{D5CDD505-2E9C-101B-9397-08002B2CF9AE}" pid="271" name="FSC#SKEDITIONREG@103.510:a_email">
    <vt:lpwstr/>
  </property>
  <property fmtid="{D5CDD505-2E9C-101B-9397-08002B2CF9AE}" pid="272" name="FSC#SKEDITIONREG@103.510:a_nazovOU">
    <vt:lpwstr/>
  </property>
  <property fmtid="{D5CDD505-2E9C-101B-9397-08002B2CF9AE}" pid="273" name="FSC#SKEDITIONREG@103.510:a_veduciOU">
    <vt:lpwstr/>
  </property>
  <property fmtid="{D5CDD505-2E9C-101B-9397-08002B2CF9AE}" pid="274" name="FSC#SKEDITIONREG@103.510:a_nadradeneOU">
    <vt:lpwstr/>
  </property>
  <property fmtid="{D5CDD505-2E9C-101B-9397-08002B2CF9AE}" pid="275" name="FSC#SKEDITIONREG@103.510:a_veduciOd">
    <vt:lpwstr/>
  </property>
  <property fmtid="{D5CDD505-2E9C-101B-9397-08002B2CF9AE}" pid="276" name="FSC#SKEDITIONREG@103.510:a_komu">
    <vt:lpwstr/>
  </property>
  <property fmtid="{D5CDD505-2E9C-101B-9397-08002B2CF9AE}" pid="277" name="FSC#SKEDITIONREG@103.510:a_nasecislo">
    <vt:lpwstr/>
  </property>
  <property fmtid="{D5CDD505-2E9C-101B-9397-08002B2CF9AE}" pid="278" name="FSC#SKEDITIONREG@103.510:a_riaditelOdboru">
    <vt:lpwstr/>
  </property>
  <property fmtid="{D5CDD505-2E9C-101B-9397-08002B2CF9AE}" pid="279" name="FSC#SKEDITIONREG@103.510:zaz_fileresporg_addrstreet">
    <vt:lpwstr/>
  </property>
  <property fmtid="{D5CDD505-2E9C-101B-9397-08002B2CF9AE}" pid="280" name="FSC#SKEDITIONREG@103.510:zaz_fileresporg_addrzipcode">
    <vt:lpwstr/>
  </property>
  <property fmtid="{D5CDD505-2E9C-101B-9397-08002B2CF9AE}" pid="281" name="FSC#SKEDITIONREG@103.510:zaz_fileresporg_addrcity">
    <vt:lpwstr/>
  </property>
  <property fmtid="{D5CDD505-2E9C-101B-9397-08002B2CF9AE}" pid="282" name="FSC#COOELAK@1.1001:Subject">
    <vt:lpwstr>SIP telefóny pre hlasovú sieť MVTEL MVSR a príslušenstvo k telefónom</vt:lpwstr>
  </property>
  <property fmtid="{D5CDD505-2E9C-101B-9397-08002B2CF9AE}" pid="283" name="FSC#COOELAK@1.1001:FileReference">
    <vt:lpwstr>3125-2023</vt:lpwstr>
  </property>
  <property fmtid="{D5CDD505-2E9C-101B-9397-08002B2CF9AE}" pid="284" name="FSC#COOELAK@1.1001:FileRefYear">
    <vt:lpwstr>2023</vt:lpwstr>
  </property>
  <property fmtid="{D5CDD505-2E9C-101B-9397-08002B2CF9AE}" pid="285" name="FSC#COOELAK@1.1001:FileRefOrdinal">
    <vt:lpwstr>3125</vt:lpwstr>
  </property>
  <property fmtid="{D5CDD505-2E9C-101B-9397-08002B2CF9AE}" pid="286" name="FSC#COOELAK@1.1001:FileRefOU">
    <vt:lpwstr>SE-VO1</vt:lpwstr>
  </property>
  <property fmtid="{D5CDD505-2E9C-101B-9397-08002B2CF9AE}" pid="287" name="FSC#COOELAK@1.1001:Organization">
    <vt:lpwstr/>
  </property>
  <property fmtid="{D5CDD505-2E9C-101B-9397-08002B2CF9AE}" pid="288" name="FSC#COOELAK@1.1001:Owner">
    <vt:lpwstr>Rybárik Tomáš, PaedDr.</vt:lpwstr>
  </property>
  <property fmtid="{D5CDD505-2E9C-101B-9397-08002B2CF9AE}" pid="289" name="FSC#COOELAK@1.1001:OwnerExtension">
    <vt:lpwstr/>
  </property>
  <property fmtid="{D5CDD505-2E9C-101B-9397-08002B2CF9AE}" pid="290" name="FSC#COOELAK@1.1001:OwnerFaxExtension">
    <vt:lpwstr/>
  </property>
  <property fmtid="{D5CDD505-2E9C-101B-9397-08002B2CF9AE}" pid="291" name="FSC#COOELAK@1.1001:DispatchedBy">
    <vt:lpwstr/>
  </property>
  <property fmtid="{D5CDD505-2E9C-101B-9397-08002B2CF9AE}" pid="292" name="FSC#COOELAK@1.1001:DispatchedAt">
    <vt:lpwstr/>
  </property>
  <property fmtid="{D5CDD505-2E9C-101B-9397-08002B2CF9AE}" pid="293" name="FSC#COOELAK@1.1001:ApprovedBy">
    <vt:lpwstr>Sibert Igor, Ing.</vt:lpwstr>
  </property>
  <property fmtid="{D5CDD505-2E9C-101B-9397-08002B2CF9AE}" pid="294" name="FSC#COOELAK@1.1001:ApprovedAt">
    <vt:lpwstr>02.02.2023</vt:lpwstr>
  </property>
  <property fmtid="{D5CDD505-2E9C-101B-9397-08002B2CF9AE}" pid="295" name="FSC#COOELAK@1.1001:Department">
    <vt:lpwstr>SE-VO1 (ODDELENIE OBSTARÁVANIA INVESTIČNEJ VÝSTAVBY A INFORMAČNÝCH TECHNOLÓGIÍ)</vt:lpwstr>
  </property>
  <property fmtid="{D5CDD505-2E9C-101B-9397-08002B2CF9AE}" pid="296" name="FSC#COOELAK@1.1001:CreatedAt">
    <vt:lpwstr>26.01.2023</vt:lpwstr>
  </property>
  <property fmtid="{D5CDD505-2E9C-101B-9397-08002B2CF9AE}" pid="297" name="FSC#COOELAK@1.1001:OU">
    <vt:lpwstr>SE-VO1 (ODDELENIE OBSTARÁVANIA INVESTIČNEJ VÝSTAVBY A INFORMAČNÝCH TECHNOLÓGIÍ)</vt:lpwstr>
  </property>
  <property fmtid="{D5CDD505-2E9C-101B-9397-08002B2CF9AE}" pid="298" name="FSC#COOELAK@1.1001:Priority">
    <vt:lpwstr> ()</vt:lpwstr>
  </property>
  <property fmtid="{D5CDD505-2E9C-101B-9397-08002B2CF9AE}" pid="299" name="FSC#COOELAK@1.1001:ObjBarCode">
    <vt:lpwstr>*COO.2176.101.8.130297*</vt:lpwstr>
  </property>
  <property fmtid="{D5CDD505-2E9C-101B-9397-08002B2CF9AE}" pid="300" name="FSC#COOELAK@1.1001:RefBarCode">
    <vt:lpwstr>*COO.2176.101.3.3096429*</vt:lpwstr>
  </property>
  <property fmtid="{D5CDD505-2E9C-101B-9397-08002B2CF9AE}" pid="301" name="FSC#COOELAK@1.1001:FileRefBarCode">
    <vt:lpwstr>*3125-2023*</vt:lpwstr>
  </property>
  <property fmtid="{D5CDD505-2E9C-101B-9397-08002B2CF9AE}" pid="302" name="FSC#COOELAK@1.1001:ExternalRef">
    <vt:lpwstr/>
  </property>
  <property fmtid="{D5CDD505-2E9C-101B-9397-08002B2CF9AE}" pid="303" name="FSC#COOELAK@1.1001:IncomingNumber">
    <vt:lpwstr/>
  </property>
  <property fmtid="{D5CDD505-2E9C-101B-9397-08002B2CF9AE}" pid="304" name="FSC#COOELAK@1.1001:IncomingSubject">
    <vt:lpwstr/>
  </property>
  <property fmtid="{D5CDD505-2E9C-101B-9397-08002B2CF9AE}" pid="305" name="FSC#COOELAK@1.1001:ProcessResponsible">
    <vt:lpwstr/>
  </property>
  <property fmtid="{D5CDD505-2E9C-101B-9397-08002B2CF9AE}" pid="306" name="FSC#COOELAK@1.1001:ProcessResponsiblePhone">
    <vt:lpwstr/>
  </property>
  <property fmtid="{D5CDD505-2E9C-101B-9397-08002B2CF9AE}" pid="307" name="FSC#COOELAK@1.1001:ProcessResponsibleMail">
    <vt:lpwstr/>
  </property>
  <property fmtid="{D5CDD505-2E9C-101B-9397-08002B2CF9AE}" pid="308" name="FSC#COOELAK@1.1001:ProcessResponsibleFax">
    <vt:lpwstr/>
  </property>
  <property fmtid="{D5CDD505-2E9C-101B-9397-08002B2CF9AE}" pid="309" name="FSC#COOELAK@1.1001:ApproverFirstName">
    <vt:lpwstr>Igor</vt:lpwstr>
  </property>
  <property fmtid="{D5CDD505-2E9C-101B-9397-08002B2CF9AE}" pid="310" name="FSC#COOELAK@1.1001:ApproverSurName">
    <vt:lpwstr>Sibert</vt:lpwstr>
  </property>
  <property fmtid="{D5CDD505-2E9C-101B-9397-08002B2CF9AE}" pid="311" name="FSC#COOELAK@1.1001:ApproverTitle">
    <vt:lpwstr>Ing.</vt:lpwstr>
  </property>
  <property fmtid="{D5CDD505-2E9C-101B-9397-08002B2CF9AE}" pid="312" name="FSC#COOELAK@1.1001:ExternalDate">
    <vt:lpwstr/>
  </property>
  <property fmtid="{D5CDD505-2E9C-101B-9397-08002B2CF9AE}" pid="313" name="FSC#COOELAK@1.1001:SettlementApprovedAt">
    <vt:lpwstr/>
  </property>
  <property fmtid="{D5CDD505-2E9C-101B-9397-08002B2CF9AE}" pid="314" name="FSC#COOELAK@1.1001:BaseNumber">
    <vt:lpwstr>VO81</vt:lpwstr>
  </property>
  <property fmtid="{D5CDD505-2E9C-101B-9397-08002B2CF9AE}" pid="315" name="FSC#COOELAK@1.1001:CurrentUserRolePos">
    <vt:lpwstr>referent 7</vt:lpwstr>
  </property>
  <property fmtid="{D5CDD505-2E9C-101B-9397-08002B2CF9AE}" pid="316" name="FSC#COOELAK@1.1001:CurrentUserEmail">
    <vt:lpwstr>tomas.rybarik@minv.sk</vt:lpwstr>
  </property>
  <property fmtid="{D5CDD505-2E9C-101B-9397-08002B2CF9AE}" pid="317" name="FSC#ELAKGOV@1.1001:PersonalSubjGender">
    <vt:lpwstr/>
  </property>
  <property fmtid="{D5CDD505-2E9C-101B-9397-08002B2CF9AE}" pid="318" name="FSC#ELAKGOV@1.1001:PersonalSubjFirstName">
    <vt:lpwstr/>
  </property>
  <property fmtid="{D5CDD505-2E9C-101B-9397-08002B2CF9AE}" pid="319" name="FSC#ELAKGOV@1.1001:PersonalSubjSurName">
    <vt:lpwstr/>
  </property>
  <property fmtid="{D5CDD505-2E9C-101B-9397-08002B2CF9AE}" pid="320" name="FSC#ELAKGOV@1.1001:PersonalSubjSalutation">
    <vt:lpwstr/>
  </property>
  <property fmtid="{D5CDD505-2E9C-101B-9397-08002B2CF9AE}" pid="321" name="FSC#ELAKGOV@1.1001:PersonalSubjAddress">
    <vt:lpwstr/>
  </property>
  <property fmtid="{D5CDD505-2E9C-101B-9397-08002B2CF9AE}" pid="322" name="FSC#ATSTATECFG@1.1001:Office">
    <vt:lpwstr/>
  </property>
  <property fmtid="{D5CDD505-2E9C-101B-9397-08002B2CF9AE}" pid="323" name="FSC#ATSTATECFG@1.1001:Agent">
    <vt:lpwstr>PaedDr. Tomáš Rybárik</vt:lpwstr>
  </property>
  <property fmtid="{D5CDD505-2E9C-101B-9397-08002B2CF9AE}" pid="324" name="FSC#ATSTATECFG@1.1001:AgentPhone">
    <vt:lpwstr/>
  </property>
  <property fmtid="{D5CDD505-2E9C-101B-9397-08002B2CF9AE}" pid="325" name="FSC#ATSTATECFG@1.1001:DepartmentFax">
    <vt:lpwstr/>
  </property>
  <property fmtid="{D5CDD505-2E9C-101B-9397-08002B2CF9AE}" pid="326" name="FSC#ATSTATECFG@1.1001:DepartmentEmail">
    <vt:lpwstr>seba@minv.sk</vt:lpwstr>
  </property>
  <property fmtid="{D5CDD505-2E9C-101B-9397-08002B2CF9AE}" pid="327" name="FSC#ATSTATECFG@1.1001:SubfileDate">
    <vt:lpwstr>26.01.2023</vt:lpwstr>
  </property>
  <property fmtid="{D5CDD505-2E9C-101B-9397-08002B2CF9AE}" pid="328" name="FSC#ATSTATECFG@1.1001:SubfileSubject">
    <vt:lpwstr>Schválenie výzvy na predloženie ponuky v rámci zadávania konkrétnej zákazky - SIP telefóny pre hlasovú sieť MVTEL MVSR a príslušenstvo k telefónom</vt:lpwstr>
  </property>
  <property fmtid="{D5CDD505-2E9C-101B-9397-08002B2CF9AE}" pid="329" name="FSC#ATSTATECFG@1.1001:DepartmentZipCode">
    <vt:lpwstr>812 72</vt:lpwstr>
  </property>
  <property fmtid="{D5CDD505-2E9C-101B-9397-08002B2CF9AE}" pid="330" name="FSC#ATSTATECFG@1.1001:DepartmentCountry">
    <vt:lpwstr/>
  </property>
  <property fmtid="{D5CDD505-2E9C-101B-9397-08002B2CF9AE}" pid="331" name="FSC#ATSTATECFG@1.1001:DepartmentCity">
    <vt:lpwstr>Bratislava</vt:lpwstr>
  </property>
  <property fmtid="{D5CDD505-2E9C-101B-9397-08002B2CF9AE}" pid="332" name="FSC#ATSTATECFG@1.1001:DepartmentStreet">
    <vt:lpwstr>Pribinova 2 </vt:lpwstr>
  </property>
  <property fmtid="{D5CDD505-2E9C-101B-9397-08002B2CF9AE}" pid="333" name="FSC#ATSTATECFG@1.1001:DepartmentDVR">
    <vt:lpwstr/>
  </property>
  <property fmtid="{D5CDD505-2E9C-101B-9397-08002B2CF9AE}" pid="334" name="FSC#ATSTATECFG@1.1001:DepartmentUID">
    <vt:lpwstr/>
  </property>
  <property fmtid="{D5CDD505-2E9C-101B-9397-08002B2CF9AE}" pid="335" name="FSC#ATSTATECFG@1.1001:SubfileReference">
    <vt:lpwstr>3125-2023-2</vt:lpwstr>
  </property>
  <property fmtid="{D5CDD505-2E9C-101B-9397-08002B2CF9AE}" pid="336" name="FSC#ATSTATECFG@1.1001:Clause">
    <vt:lpwstr/>
  </property>
  <property fmtid="{D5CDD505-2E9C-101B-9397-08002B2CF9AE}" pid="337" name="FSC#ATSTATECFG@1.1001:ApprovedSignature">
    <vt:lpwstr>Ing. Igor Sibert</vt:lpwstr>
  </property>
  <property fmtid="{D5CDD505-2E9C-101B-9397-08002B2CF9AE}" pid="338" name="FSC#ATSTATECFG@1.1001:BankAccount">
    <vt:lpwstr/>
  </property>
  <property fmtid="{D5CDD505-2E9C-101B-9397-08002B2CF9AE}" pid="339" name="FSC#ATSTATECFG@1.1001:BankAccountOwner">
    <vt:lpwstr/>
  </property>
  <property fmtid="{D5CDD505-2E9C-101B-9397-08002B2CF9AE}" pid="340" name="FSC#ATSTATECFG@1.1001:BankInstitute">
    <vt:lpwstr/>
  </property>
  <property fmtid="{D5CDD505-2E9C-101B-9397-08002B2CF9AE}" pid="341" name="FSC#ATSTATECFG@1.1001:BankAccountID">
    <vt:lpwstr/>
  </property>
  <property fmtid="{D5CDD505-2E9C-101B-9397-08002B2CF9AE}" pid="342" name="FSC#ATSTATECFG@1.1001:BankAccountIBAN">
    <vt:lpwstr/>
  </property>
  <property fmtid="{D5CDD505-2E9C-101B-9397-08002B2CF9AE}" pid="343" name="FSC#ATSTATECFG@1.1001:BankAccountBIC">
    <vt:lpwstr/>
  </property>
  <property fmtid="{D5CDD505-2E9C-101B-9397-08002B2CF9AE}" pid="344" name="FSC#ATSTATECFG@1.1001:BankName">
    <vt:lpwstr/>
  </property>
  <property fmtid="{D5CDD505-2E9C-101B-9397-08002B2CF9AE}" pid="345" name="FSC#COOELAK@1.1001:ObjectAddressees">
    <vt:lpwstr/>
  </property>
  <property fmtid="{D5CDD505-2E9C-101B-9397-08002B2CF9AE}" pid="346" name="FSC#COOELAK@1.1001:replyreference">
    <vt:lpwstr/>
  </property>
  <property fmtid="{D5CDD505-2E9C-101B-9397-08002B2CF9AE}" pid="347" name="FSC#SKCONV@103.510:docname">
    <vt:lpwstr/>
  </property>
  <property fmtid="{D5CDD505-2E9C-101B-9397-08002B2CF9AE}" pid="348" name="FSC#COOSYSTEM@1.1:Container">
    <vt:lpwstr>COO.2176.101.8.130297</vt:lpwstr>
  </property>
  <property fmtid="{D5CDD505-2E9C-101B-9397-08002B2CF9AE}" pid="349" name="FSC#FSCFOLIO@1.1001:docpropproject">
    <vt:lpwstr/>
  </property>
  <property fmtid="{D5CDD505-2E9C-101B-9397-08002B2CF9AE}" pid="350" name="ContentTypeId">
    <vt:lpwstr>0x01010096E90E5FB59B4E4C98627653EB0610BB</vt:lpwstr>
  </property>
</Properties>
</file>